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95325" w14:textId="77777777" w:rsidR="00470B5B" w:rsidRPr="005603D9" w:rsidRDefault="00470B5B" w:rsidP="005603D9"/>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838"/>
        <w:gridCol w:w="3119"/>
        <w:gridCol w:w="425"/>
        <w:gridCol w:w="4257"/>
      </w:tblGrid>
      <w:tr w:rsidR="009A206C" w:rsidRPr="005603D9" w14:paraId="79BF58C9" w14:textId="77777777" w:rsidTr="0E332EC8">
        <w:trPr>
          <w:trHeight w:val="217"/>
        </w:trPr>
        <w:tc>
          <w:tcPr>
            <w:tcW w:w="9639" w:type="dxa"/>
            <w:gridSpan w:val="4"/>
            <w:shd w:val="clear" w:color="auto" w:fill="F26522" w:themeFill="accent1"/>
          </w:tcPr>
          <w:p w14:paraId="1D379E44" w14:textId="77777777" w:rsidR="009A206C" w:rsidRPr="005603D9" w:rsidRDefault="004B767D" w:rsidP="00A747AE">
            <w:pPr>
              <w:pStyle w:val="Documentname"/>
              <w:framePr w:hSpace="0" w:wrap="auto" w:vAnchor="margin" w:hAnchor="text" w:xAlign="left" w:yAlign="inline"/>
            </w:pPr>
            <w:r>
              <w:rPr>
                <w:rFonts w:cs="Arial"/>
                <w:szCs w:val="28"/>
              </w:rPr>
              <w:t xml:space="preserve">Workgroup </w:t>
            </w:r>
            <w:r w:rsidR="00CC5D94">
              <w:rPr>
                <w:rFonts w:cs="Arial"/>
                <w:szCs w:val="28"/>
              </w:rPr>
              <w:t>Consultation</w:t>
            </w:r>
          </w:p>
        </w:tc>
      </w:tr>
      <w:tr w:rsidR="00470B5B" w:rsidRPr="005603D9" w14:paraId="3722D9FB" w14:textId="77777777" w:rsidTr="00CB3913">
        <w:trPr>
          <w:trHeight w:val="5669"/>
        </w:trPr>
        <w:tc>
          <w:tcPr>
            <w:tcW w:w="4957" w:type="dxa"/>
            <w:gridSpan w:val="2"/>
            <w:shd w:val="clear" w:color="auto" w:fill="auto"/>
          </w:tcPr>
          <w:p w14:paraId="604015E4" w14:textId="277828B7" w:rsidR="00514EED" w:rsidRPr="00CC7ABC" w:rsidRDefault="6115BAF2" w:rsidP="0E332EC8">
            <w:pPr>
              <w:pStyle w:val="Title"/>
              <w:rPr>
                <w:sz w:val="48"/>
                <w:szCs w:val="48"/>
              </w:rPr>
            </w:pPr>
            <w:r w:rsidRPr="00CC7ABC">
              <w:rPr>
                <w:rFonts w:ascii="Arial" w:eastAsia="Arial" w:hAnsi="Arial" w:cs="Arial"/>
                <w:bCs/>
                <w:sz w:val="48"/>
                <w:szCs w:val="48"/>
              </w:rPr>
              <w:t>GSR</w:t>
            </w:r>
            <w:r w:rsidR="00590ED9" w:rsidRPr="00CC7ABC">
              <w:rPr>
                <w:rFonts w:ascii="Arial" w:eastAsia="Arial" w:hAnsi="Arial" w:cs="Arial"/>
                <w:bCs/>
                <w:sz w:val="48"/>
                <w:szCs w:val="48"/>
              </w:rPr>
              <w:t>032:</w:t>
            </w:r>
          </w:p>
          <w:p w14:paraId="000976EB" w14:textId="6CA1CDE8" w:rsidR="00514EED" w:rsidRPr="00CC7ABC" w:rsidRDefault="6115BAF2" w:rsidP="0E332EC8">
            <w:pPr>
              <w:ind w:right="113"/>
              <w:rPr>
                <w:rFonts w:ascii="Arial" w:eastAsia="Arial" w:hAnsi="Arial" w:cs="Arial"/>
                <w:b/>
                <w:bCs/>
                <w:color w:val="F26522" w:themeColor="accent1"/>
                <w:sz w:val="40"/>
                <w:szCs w:val="40"/>
              </w:rPr>
            </w:pPr>
            <w:r w:rsidRPr="00CC7ABC">
              <w:rPr>
                <w:rStyle w:val="TitleChar"/>
                <w:rFonts w:ascii="Arial" w:eastAsia="Arial" w:hAnsi="Arial" w:cs="Arial"/>
                <w:bCs/>
                <w:sz w:val="40"/>
                <w:szCs w:val="40"/>
              </w:rPr>
              <w:t>Implementation of the Electricity System Restoration Standard</w:t>
            </w:r>
            <w:r w:rsidRPr="00CC7ABC">
              <w:rPr>
                <w:rFonts w:ascii="Arial" w:eastAsia="Arial" w:hAnsi="Arial" w:cs="Arial"/>
                <w:b/>
                <w:bCs/>
                <w:color w:val="F26522" w:themeColor="accent1"/>
                <w:sz w:val="40"/>
                <w:szCs w:val="40"/>
              </w:rPr>
              <w:t xml:space="preserve"> </w:t>
            </w:r>
            <w:r w:rsidRPr="00CC7ABC">
              <w:rPr>
                <w:rFonts w:ascii="Arial" w:eastAsia="Arial" w:hAnsi="Arial" w:cs="Arial"/>
                <w:b/>
                <w:bCs/>
                <w:color w:val="F26522" w:themeColor="accent1"/>
                <w:sz w:val="48"/>
                <w:szCs w:val="48"/>
              </w:rPr>
              <w:t xml:space="preserve"> </w:t>
            </w:r>
          </w:p>
          <w:p w14:paraId="77EB95E8" w14:textId="024CDEA9" w:rsidR="00CC5D94" w:rsidRDefault="48EC1748" w:rsidP="00CC7ABC">
            <w:pPr>
              <w:ind w:right="113"/>
              <w:rPr>
                <w:rFonts w:ascii="Times New Roman" w:hAnsi="Times New Roman"/>
              </w:rPr>
            </w:pPr>
            <w:r w:rsidRPr="0E332EC8">
              <w:rPr>
                <w:rFonts w:cs="Arial"/>
                <w:b/>
                <w:bCs/>
              </w:rPr>
              <w:t>Overview:</w:t>
            </w:r>
            <w:r w:rsidRPr="0E332EC8">
              <w:rPr>
                <w:noProof/>
              </w:rPr>
              <w:t xml:space="preserve"> </w:t>
            </w:r>
            <w:r w:rsidR="3726EB28" w:rsidRPr="0E332EC8">
              <w:rPr>
                <w:i/>
                <w:iCs/>
                <w:noProof/>
                <w:color w:val="FF0000"/>
              </w:rPr>
              <w:t xml:space="preserve"> </w:t>
            </w:r>
            <w:r w:rsidR="3739CEC6" w:rsidRPr="0E332EC8">
              <w:rPr>
                <w:rFonts w:ascii="Arial" w:eastAsia="Arial" w:hAnsi="Arial" w:cs="Arial"/>
                <w:noProof/>
                <w:color w:val="000000"/>
                <w:sz w:val="22"/>
              </w:rPr>
              <w:t>This Modification is proposing a number of changes to the SQSS to facilitate the direction issued by BEIS</w:t>
            </w:r>
            <w:bookmarkStart w:id="0" w:name="_Ref135808554"/>
            <w:r w:rsidR="000D2F6C">
              <w:rPr>
                <w:rStyle w:val="FootnoteReference"/>
                <w:rFonts w:ascii="Arial" w:eastAsia="Arial" w:hAnsi="Arial" w:cs="Arial"/>
                <w:noProof/>
                <w:color w:val="000000"/>
                <w:sz w:val="22"/>
              </w:rPr>
              <w:footnoteReference w:id="2"/>
            </w:r>
            <w:bookmarkEnd w:id="0"/>
            <w:r w:rsidR="3739CEC6" w:rsidRPr="0E332EC8">
              <w:rPr>
                <w:rFonts w:ascii="Arial" w:eastAsia="Arial" w:hAnsi="Arial" w:cs="Arial"/>
                <w:noProof/>
                <w:color w:val="000000"/>
                <w:sz w:val="22"/>
              </w:rPr>
              <w:t xml:space="preserve"> in accordance with Special Condition 2.2 of National Grid’s Electricity System Operator’s Transmission Licence. Implementing an Electricity System Restoration Standard (ESRS) which requires 60% of electricity demand to be restored within 24 hours in all regions, and 100% of electricity demand to be restored within 5 days nationally.</w:t>
            </w:r>
            <w:r w:rsidR="3726EB28" w:rsidRPr="0E332EC8">
              <w:rPr>
                <w:rFonts w:ascii="Times New Roman" w:hAnsi="Times New Roman"/>
              </w:rPr>
              <w:t xml:space="preserve"> </w:t>
            </w:r>
          </w:p>
          <w:p w14:paraId="23E2D719" w14:textId="77777777" w:rsidR="005603D9" w:rsidRPr="005603D9" w:rsidRDefault="005603D9" w:rsidP="009D3CD2"/>
        </w:tc>
        <w:tc>
          <w:tcPr>
            <w:tcW w:w="4682" w:type="dxa"/>
            <w:gridSpan w:val="2"/>
            <w:shd w:val="clear" w:color="auto" w:fill="auto"/>
          </w:tcPr>
          <w:p w14:paraId="5062B0A0" w14:textId="77777777" w:rsidR="008B5413" w:rsidRDefault="00470B5B" w:rsidP="009D3CD2">
            <w:pPr>
              <w:rPr>
                <w:b/>
              </w:rPr>
            </w:pPr>
            <w:r w:rsidRPr="005603D9">
              <w:rPr>
                <w:b/>
              </w:rPr>
              <w:t xml:space="preserve">Modification process &amp; timetable     </w:t>
            </w:r>
          </w:p>
          <w:p w14:paraId="751EBC18" w14:textId="77777777" w:rsidR="00470B5B" w:rsidRPr="005603D9" w:rsidRDefault="008B5413" w:rsidP="009D3CD2">
            <w:pPr>
              <w:rPr>
                <w:b/>
              </w:rPr>
            </w:pPr>
            <w:r>
              <w:rPr>
                <w:noProof/>
              </w:rPr>
              <mc:AlternateContent>
                <mc:Choice Requires="wpg">
                  <w:drawing>
                    <wp:anchor distT="0" distB="0" distL="114300" distR="114300" simplePos="0" relativeHeight="251658240" behindDoc="0" locked="0" layoutInCell="1" allowOverlap="1" wp14:anchorId="2A6F5E4E" wp14:editId="0D81A6AA">
                      <wp:simplePos x="0" y="0"/>
                      <wp:positionH relativeFrom="column">
                        <wp:posOffset>2540</wp:posOffset>
                      </wp:positionH>
                      <wp:positionV relativeFrom="paragraph">
                        <wp:posOffset>6985</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3AEC89"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8B003952140D4468BF77418BCC08163C"/>
                                      </w:placeholder>
                                      <w:date w:fullDate="2023-03-16T00:00:00Z">
                                        <w:dateFormat w:val="dd MMMM yyyy"/>
                                        <w:lid w:val="en-GB"/>
                                        <w:storeMappedDataAs w:val="dateTime"/>
                                        <w:calendar w:val="gregorian"/>
                                      </w:date>
                                    </w:sdtPr>
                                    <w:sdtEndPr/>
                                    <w:sdtContent>
                                      <w:p w14:paraId="46910AF4" w14:textId="2100A646" w:rsidR="009446C6" w:rsidRPr="00644FFB" w:rsidRDefault="007174B5" w:rsidP="008B5413">
                                        <w:pPr>
                                          <w:rPr>
                                            <w:color w:val="000000"/>
                                            <w:sz w:val="20"/>
                                          </w:rPr>
                                        </w:pPr>
                                        <w:r>
                                          <w:rPr>
                                            <w:color w:val="000000"/>
                                            <w:sz w:val="20"/>
                                          </w:rPr>
                                          <w:t>16 March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27100"/>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87F995" w14:textId="77777777" w:rsidR="009446C6" w:rsidRPr="00E50C1D" w:rsidRDefault="009446C6" w:rsidP="008B5413">
                                    <w:pPr>
                                      <w:rPr>
                                        <w:b/>
                                        <w:color w:val="FFFFFF" w:themeColor="background1"/>
                                        <w:sz w:val="22"/>
                                      </w:rPr>
                                    </w:pPr>
                                    <w:r w:rsidRPr="00E50C1D">
                                      <w:rPr>
                                        <w:b/>
                                        <w:color w:val="FFFFFF" w:themeColor="background1"/>
                                        <w:sz w:val="22"/>
                                      </w:rPr>
                                      <w:t>Workgroup Consultation</w:t>
                                    </w:r>
                                  </w:p>
                                  <w:p w14:paraId="187EAD29" w14:textId="0BB239AA" w:rsidR="009446C6" w:rsidRPr="00E50C1D" w:rsidRDefault="001F55D8" w:rsidP="008B5413">
                                    <w:pPr>
                                      <w:rPr>
                                        <w:color w:val="FFFFFF" w:themeColor="background1"/>
                                      </w:rPr>
                                    </w:pPr>
                                    <w:sdt>
                                      <w:sdtPr>
                                        <w:rPr>
                                          <w:rStyle w:val="TimelineChar"/>
                                          <w:color w:val="FFFFFF" w:themeColor="background1"/>
                                        </w:rPr>
                                        <w:alias w:val="Code Administrator Use"/>
                                        <w:tag w:val="Code Administrator Use"/>
                                        <w:id w:val="-2121677914"/>
                                        <w:date w:fullDate="2023-05-31T00:00:00Z">
                                          <w:dateFormat w:val="dd MMMM yyyy"/>
                                          <w:lid w:val="en-GB"/>
                                          <w:storeMappedDataAs w:val="dateTime"/>
                                          <w:calendar w:val="gregorian"/>
                                        </w:date>
                                      </w:sdtPr>
                                      <w:sdtEndPr>
                                        <w:rPr>
                                          <w:rStyle w:val="TimelineChar"/>
                                        </w:rPr>
                                      </w:sdtEndPr>
                                      <w:sdtContent>
                                        <w:r w:rsidR="007174B5">
                                          <w:rPr>
                                            <w:rStyle w:val="TimelineChar"/>
                                            <w:color w:val="FFFFFF" w:themeColor="background1"/>
                                          </w:rPr>
                                          <w:t>31 May 2023</w:t>
                                        </w:r>
                                      </w:sdtContent>
                                    </w:sdt>
                                    <w:r w:rsidR="009446C6" w:rsidRPr="00E50C1D">
                                      <w:rPr>
                                        <w:color w:val="FFFFFF" w:themeColor="background1"/>
                                      </w:rPr>
                                      <w:t xml:space="preserve"> - </w:t>
                                    </w:r>
                                    <w:sdt>
                                      <w:sdtPr>
                                        <w:rPr>
                                          <w:rStyle w:val="TimelineChar"/>
                                          <w:color w:val="FFFFFF" w:themeColor="background1"/>
                                        </w:rPr>
                                        <w:alias w:val="Code Administrator Use"/>
                                        <w:tag w:val="Code Administrator Use"/>
                                        <w:id w:val="610788143"/>
                                        <w:date w:fullDate="2023-06-20T00:00:00Z">
                                          <w:dateFormat w:val="dd MMMM yyyy"/>
                                          <w:lid w:val="en-GB"/>
                                          <w:storeMappedDataAs w:val="dateTime"/>
                                          <w:calendar w:val="gregorian"/>
                                        </w:date>
                                      </w:sdtPr>
                                      <w:sdtEndPr>
                                        <w:rPr>
                                          <w:rStyle w:val="TimelineChar"/>
                                        </w:rPr>
                                      </w:sdtEndPr>
                                      <w:sdtContent>
                                        <w:r w:rsidR="007174B5">
                                          <w:rPr>
                                            <w:rStyle w:val="TimelineChar"/>
                                            <w:color w:val="FFFFFF" w:themeColor="background1"/>
                                          </w:rPr>
                                          <w:t>20 June 2023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03DABA" w14:textId="77777777" w:rsidR="009446C6" w:rsidRPr="00E50C1D" w:rsidRDefault="009446C6"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3-07-04T00:00:00Z">
                                        <w:dateFormat w:val="dd MMMM yyyy"/>
                                        <w:lid w:val="en-GB"/>
                                        <w:storeMappedDataAs w:val="dateTime"/>
                                        <w:calendar w:val="gregorian"/>
                                      </w:date>
                                    </w:sdtPr>
                                    <w:sdtEndPr/>
                                    <w:sdtContent>
                                      <w:p w14:paraId="72EAC604" w14:textId="607CD176" w:rsidR="009446C6" w:rsidRPr="00E50C1D" w:rsidRDefault="00CC7ABC" w:rsidP="004162CB">
                                        <w:pPr>
                                          <w:pStyle w:val="Timeline"/>
                                        </w:pPr>
                                        <w:r>
                                          <w:t>04 July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2A7FF3"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227B6758" w14:textId="320675F7" w:rsidR="009446C6" w:rsidRPr="004162CB" w:rsidRDefault="001F55D8" w:rsidP="004162CB">
                                    <w:pPr>
                                      <w:pStyle w:val="Timeline"/>
                                    </w:pPr>
                                    <w:sdt>
                                      <w:sdtPr>
                                        <w:rPr>
                                          <w:rStyle w:val="TimelineChar"/>
                                        </w:rPr>
                                        <w:alias w:val="Code Administrator Use"/>
                                        <w:tag w:val="Code Administrator Use"/>
                                        <w:id w:val="-1327815135"/>
                                        <w:date w:fullDate="2023-07-17T00:00:00Z">
                                          <w:dateFormat w:val="dd MMMM yyyy"/>
                                          <w:lid w:val="en-GB"/>
                                          <w:storeMappedDataAs w:val="dateTime"/>
                                          <w:calendar w:val="gregorian"/>
                                        </w:date>
                                      </w:sdtPr>
                                      <w:sdtEndPr>
                                        <w:rPr>
                                          <w:rStyle w:val="TimelineChar"/>
                                        </w:rPr>
                                      </w:sdtEndPr>
                                      <w:sdtContent>
                                        <w:r w:rsidR="00CC7ABC">
                                          <w:rPr>
                                            <w:rStyle w:val="TimelineChar"/>
                                          </w:rPr>
                                          <w:t>17</w:t>
                                        </w:r>
                                        <w:r w:rsidR="00BD0A43">
                                          <w:rPr>
                                            <w:rStyle w:val="TimelineChar"/>
                                          </w:rPr>
                                          <w:t xml:space="preserve"> July 202</w:t>
                                        </w:r>
                                        <w:r w:rsidR="00CC7ABC">
                                          <w:rPr>
                                            <w:rStyle w:val="TimelineChar"/>
                                          </w:rPr>
                                          <w:t>3</w:t>
                                        </w:r>
                                      </w:sdtContent>
                                    </w:sdt>
                                    <w:r w:rsidR="009446C6" w:rsidRPr="004162CB">
                                      <w:t xml:space="preserve"> - </w:t>
                                    </w:r>
                                    <w:sdt>
                                      <w:sdtPr>
                                        <w:rPr>
                                          <w:rStyle w:val="TimelineChar"/>
                                        </w:rPr>
                                        <w:alias w:val="Code Administrator Use"/>
                                        <w:tag w:val="Code Administrator Use"/>
                                        <w:id w:val="-5523772"/>
                                        <w:date w:fullDate="2023-08-07T00:00:00Z">
                                          <w:dateFormat w:val="dd MMMM yyyy"/>
                                          <w:lid w:val="en-GB"/>
                                          <w:storeMappedDataAs w:val="dateTime"/>
                                          <w:calendar w:val="gregorian"/>
                                        </w:date>
                                      </w:sdtPr>
                                      <w:sdtEndPr>
                                        <w:rPr>
                                          <w:rStyle w:val="TimelineChar"/>
                                        </w:rPr>
                                      </w:sdtEndPr>
                                      <w:sdtContent>
                                        <w:r w:rsidR="00BD0A43">
                                          <w:rPr>
                                            <w:rStyle w:val="TimelineChar"/>
                                          </w:rPr>
                                          <w:t>0</w:t>
                                        </w:r>
                                        <w:r w:rsidR="00CC7ABC">
                                          <w:rPr>
                                            <w:rStyle w:val="TimelineChar"/>
                                          </w:rPr>
                                          <w:t>7</w:t>
                                        </w:r>
                                        <w:r w:rsidR="00BD0A43">
                                          <w:rPr>
                                            <w:rStyle w:val="TimelineChar"/>
                                          </w:rPr>
                                          <w:t xml:space="preserve"> </w:t>
                                        </w:r>
                                        <w:r w:rsidR="00CC7ABC">
                                          <w:rPr>
                                            <w:rStyle w:val="TimelineChar"/>
                                          </w:rPr>
                                          <w:t>August</w:t>
                                        </w:r>
                                        <w:r w:rsidR="00BD0A43">
                                          <w:rPr>
                                            <w:rStyle w:val="TimelineChar"/>
                                          </w:rPr>
                                          <w:t xml:space="preserve"> 202</w:t>
                                        </w:r>
                                        <w:r w:rsidR="00CC7ABC">
                                          <w:rPr>
                                            <w:rStyle w:val="TimelineChar"/>
                                          </w:rPr>
                                          <w:t>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0EE719" w14:textId="77651F2E" w:rsidR="009446C6" w:rsidRPr="000F26AE" w:rsidRDefault="009446C6" w:rsidP="008B5413">
                                    <w:pPr>
                                      <w:rPr>
                                        <w:b/>
                                        <w:color w:val="F26522" w:themeColor="accent1"/>
                                        <w:sz w:val="22"/>
                                      </w:rPr>
                                    </w:pPr>
                                    <w:r w:rsidRPr="000F26AE">
                                      <w:rPr>
                                        <w:b/>
                                        <w:color w:val="F26522" w:themeColor="accent1"/>
                                        <w:sz w:val="22"/>
                                      </w:rPr>
                                      <w:t>Draft</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3-09-05T00:00:00Z">
                                        <w:dateFormat w:val="dd MMMM yyyy"/>
                                        <w:lid w:val="en-GB"/>
                                        <w:storeMappedDataAs w:val="dateTime"/>
                                        <w:calendar w:val="gregorian"/>
                                      </w:date>
                                    </w:sdtPr>
                                    <w:sdtEndPr>
                                      <w:rPr>
                                        <w:rStyle w:val="TimelineChar"/>
                                      </w:rPr>
                                    </w:sdtEndPr>
                                    <w:sdtContent>
                                      <w:p w14:paraId="5AC49FCB" w14:textId="077CC807" w:rsidR="009446C6" w:rsidRPr="004F10E6" w:rsidRDefault="00BD0A43" w:rsidP="008B5413">
                                        <w:pPr>
                                          <w:rPr>
                                            <w:color w:val="000000"/>
                                          </w:rPr>
                                        </w:pPr>
                                        <w:r>
                                          <w:rPr>
                                            <w:rStyle w:val="TimelineChar"/>
                                          </w:rPr>
                                          <w:t>0</w:t>
                                        </w:r>
                                        <w:r w:rsidR="00CC7ABC">
                                          <w:rPr>
                                            <w:rStyle w:val="TimelineChar"/>
                                          </w:rPr>
                                          <w:t>5</w:t>
                                        </w:r>
                                        <w:r>
                                          <w:rPr>
                                            <w:rStyle w:val="TimelineChar"/>
                                          </w:rPr>
                                          <w:t xml:space="preserve"> </w:t>
                                        </w:r>
                                        <w:r w:rsidR="00CC7ABC">
                                          <w:rPr>
                                            <w:rStyle w:val="TimelineChar"/>
                                          </w:rPr>
                                          <w:t>September</w:t>
                                        </w:r>
                                        <w:r>
                                          <w:rPr>
                                            <w:rStyle w:val="TimelineChar"/>
                                          </w:rPr>
                                          <w:t xml:space="preserve"> 202</w:t>
                                        </w:r>
                                        <w:r w:rsidR="00CC7ABC">
                                          <w:rPr>
                                            <w:rStyle w:val="TimelineChar"/>
                                          </w:rPr>
                                          <w:t>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EB3C7F" w14:textId="6D54D6A5" w:rsidR="009446C6" w:rsidRPr="000F26AE" w:rsidRDefault="009446C6" w:rsidP="008B5413">
                                    <w:pPr>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1658186974"/>
                                      <w:date w:fullDate="2023-09-25T00:00:00Z">
                                        <w:dateFormat w:val="dd MMMM yyyy"/>
                                        <w:lid w:val="en-GB"/>
                                        <w:storeMappedDataAs w:val="dateTime"/>
                                        <w:calendar w:val="gregorian"/>
                                      </w:date>
                                    </w:sdtPr>
                                    <w:sdtEndPr>
                                      <w:rPr>
                                        <w:rStyle w:val="TimelineChar"/>
                                      </w:rPr>
                                    </w:sdtEndPr>
                                    <w:sdtContent>
                                      <w:p w14:paraId="397CBAA4" w14:textId="2C36DC50" w:rsidR="009446C6" w:rsidRPr="004F10E6" w:rsidRDefault="00CC7ABC" w:rsidP="008B5413">
                                        <w:pPr>
                                          <w:rPr>
                                            <w:color w:val="000000"/>
                                          </w:rPr>
                                        </w:pPr>
                                        <w:r>
                                          <w:rPr>
                                            <w:rStyle w:val="TimelineChar"/>
                                          </w:rPr>
                                          <w:t>25 September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2C9FB0"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27F6E3C1" w14:textId="19B33168" w:rsidR="009446C6" w:rsidRPr="004F10E6" w:rsidRDefault="00CC7ABC" w:rsidP="008B5413">
                                        <w:pPr>
                                          <w:rPr>
                                            <w:color w:val="000000"/>
                                          </w:rPr>
                                        </w:pPr>
                                        <w:r>
                                          <w:rPr>
                                            <w:rStyle w:val="TimelineChar"/>
                                          </w:rPr>
                                          <w:t>TBC</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B3EDC9"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036BAD"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76C63D9"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7653CD"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B3BE31"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386BE84"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9F5225B"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A6F5E4E" id="Group 30" o:spid="_x0000_s1026" style="position:absolute;margin-left:.2pt;margin-top:.55pt;width:218.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433AEC89"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8B003952140D4468BF77418BCC08163C"/>
                                </w:placeholder>
                                <w:date w:fullDate="2023-03-16T00:00:00Z">
                                  <w:dateFormat w:val="dd MMMM yyyy"/>
                                  <w:lid w:val="en-GB"/>
                                  <w:storeMappedDataAs w:val="dateTime"/>
                                  <w:calendar w:val="gregorian"/>
                                </w:date>
                              </w:sdtPr>
                              <w:sdtEndPr/>
                              <w:sdtContent>
                                <w:p w14:paraId="46910AF4" w14:textId="2100A646" w:rsidR="009446C6" w:rsidRPr="00644FFB" w:rsidRDefault="007174B5" w:rsidP="008B5413">
                                  <w:pPr>
                                    <w:rPr>
                                      <w:color w:val="000000"/>
                                      <w:sz w:val="20"/>
                                    </w:rPr>
                                  </w:pPr>
                                  <w:r>
                                    <w:rPr>
                                      <w:color w:val="000000"/>
                                      <w:sz w:val="20"/>
                                    </w:rPr>
                                    <w:t>16 March 2023</w:t>
                                  </w:r>
                                </w:p>
                              </w:sdtContent>
                            </w:sdt>
                          </w:txbxContent>
                        </v:textbox>
                      </v:roundrect>
                      <v:roundrect id="Rectangle: Rounded Corners 32" o:spid="_x0000_s1028" style="position:absolute;left:4826;top:527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" fillcolor="#f26522 [3204]" strokecolor="#f26522 [3204]" strokeweight="2pt">
                        <v:textbox inset="0,0,0,0">
                          <w:txbxContent>
                            <w:p w14:paraId="4187F995" w14:textId="77777777" w:rsidR="009446C6" w:rsidRPr="00E50C1D" w:rsidRDefault="009446C6" w:rsidP="008B5413">
                              <w:pPr>
                                <w:rPr>
                                  <w:b/>
                                  <w:color w:val="FFFFFF" w:themeColor="background1"/>
                                  <w:sz w:val="22"/>
                                </w:rPr>
                              </w:pPr>
                              <w:r w:rsidRPr="00E50C1D">
                                <w:rPr>
                                  <w:b/>
                                  <w:color w:val="FFFFFF" w:themeColor="background1"/>
                                  <w:sz w:val="22"/>
                                </w:rPr>
                                <w:t>Workgroup Consultation</w:t>
                              </w:r>
                            </w:p>
                            <w:p w14:paraId="187EAD29" w14:textId="0BB239AA" w:rsidR="009446C6" w:rsidRPr="00E50C1D" w:rsidRDefault="001F55D8" w:rsidP="008B5413">
                              <w:pPr>
                                <w:rPr>
                                  <w:color w:val="FFFFFF" w:themeColor="background1"/>
                                </w:rPr>
                              </w:pPr>
                              <w:sdt>
                                <w:sdtPr>
                                  <w:rPr>
                                    <w:rStyle w:val="TimelineChar"/>
                                    <w:color w:val="FFFFFF" w:themeColor="background1"/>
                                  </w:rPr>
                                  <w:alias w:val="Code Administrator Use"/>
                                  <w:tag w:val="Code Administrator Use"/>
                                  <w:id w:val="-2121677914"/>
                                  <w:date w:fullDate="2023-05-31T00:00:00Z">
                                    <w:dateFormat w:val="dd MMMM yyyy"/>
                                    <w:lid w:val="en-GB"/>
                                    <w:storeMappedDataAs w:val="dateTime"/>
                                    <w:calendar w:val="gregorian"/>
                                  </w:date>
                                </w:sdtPr>
                                <w:sdtEndPr>
                                  <w:rPr>
                                    <w:rStyle w:val="TimelineChar"/>
                                  </w:rPr>
                                </w:sdtEndPr>
                                <w:sdtContent>
                                  <w:r w:rsidR="007174B5">
                                    <w:rPr>
                                      <w:rStyle w:val="TimelineChar"/>
                                      <w:color w:val="FFFFFF" w:themeColor="background1"/>
                                    </w:rPr>
                                    <w:t>31 May 2023</w:t>
                                  </w:r>
                                </w:sdtContent>
                              </w:sdt>
                              <w:r w:rsidR="009446C6" w:rsidRPr="00E50C1D">
                                <w:rPr>
                                  <w:color w:val="FFFFFF" w:themeColor="background1"/>
                                </w:rPr>
                                <w:t xml:space="preserve"> - </w:t>
                              </w:r>
                              <w:sdt>
                                <w:sdtPr>
                                  <w:rPr>
                                    <w:rStyle w:val="TimelineChar"/>
                                    <w:color w:val="FFFFFF" w:themeColor="background1"/>
                                  </w:rPr>
                                  <w:alias w:val="Code Administrator Use"/>
                                  <w:tag w:val="Code Administrator Use"/>
                                  <w:id w:val="610788143"/>
                                  <w:date w:fullDate="2023-06-20T00:00:00Z">
                                    <w:dateFormat w:val="dd MMMM yyyy"/>
                                    <w:lid w:val="en-GB"/>
                                    <w:storeMappedDataAs w:val="dateTime"/>
                                    <w:calendar w:val="gregorian"/>
                                  </w:date>
                                </w:sdtPr>
                                <w:sdtEndPr>
                                  <w:rPr>
                                    <w:rStyle w:val="TimelineChar"/>
                                  </w:rPr>
                                </w:sdtEndPr>
                                <w:sdtContent>
                                  <w:r w:rsidR="007174B5">
                                    <w:rPr>
                                      <w:rStyle w:val="TimelineChar"/>
                                      <w:color w:val="FFFFFF" w:themeColor="background1"/>
                                    </w:rPr>
                                    <w:t>20 June 2023</w:t>
                                  </w:r>
                                </w:sdtContent>
                              </w:sdt>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" filled="f" strokecolor="#f26522 [3204]" strokeweight="2pt">
                        <v:textbox inset="0,0,0,0">
                          <w:txbxContent>
                            <w:p w14:paraId="1403DABA" w14:textId="77777777" w:rsidR="009446C6" w:rsidRPr="00E50C1D" w:rsidRDefault="009446C6"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3-07-04T00:00:00Z">
                                  <w:dateFormat w:val="dd MMMM yyyy"/>
                                  <w:lid w:val="en-GB"/>
                                  <w:storeMappedDataAs w:val="dateTime"/>
                                  <w:calendar w:val="gregorian"/>
                                </w:date>
                              </w:sdtPr>
                              <w:sdtEndPr/>
                              <w:sdtContent>
                                <w:p w14:paraId="72EAC604" w14:textId="607CD176" w:rsidR="009446C6" w:rsidRPr="00E50C1D" w:rsidRDefault="00CC7ABC" w:rsidP="004162CB">
                                  <w:pPr>
                                    <w:pStyle w:val="Timeline"/>
                                  </w:pPr>
                                  <w:r>
                                    <w:t>04 July 2023</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3D2A7FF3"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227B6758" w14:textId="320675F7" w:rsidR="009446C6" w:rsidRPr="004162CB" w:rsidRDefault="001F55D8" w:rsidP="004162CB">
                              <w:pPr>
                                <w:pStyle w:val="Timeline"/>
                              </w:pPr>
                              <w:sdt>
                                <w:sdtPr>
                                  <w:rPr>
                                    <w:rStyle w:val="TimelineChar"/>
                                  </w:rPr>
                                  <w:alias w:val="Code Administrator Use"/>
                                  <w:tag w:val="Code Administrator Use"/>
                                  <w:id w:val="-1327815135"/>
                                  <w:date w:fullDate="2023-07-17T00:00:00Z">
                                    <w:dateFormat w:val="dd MMMM yyyy"/>
                                    <w:lid w:val="en-GB"/>
                                    <w:storeMappedDataAs w:val="dateTime"/>
                                    <w:calendar w:val="gregorian"/>
                                  </w:date>
                                </w:sdtPr>
                                <w:sdtEndPr>
                                  <w:rPr>
                                    <w:rStyle w:val="TimelineChar"/>
                                  </w:rPr>
                                </w:sdtEndPr>
                                <w:sdtContent>
                                  <w:r w:rsidR="00CC7ABC">
                                    <w:rPr>
                                      <w:rStyle w:val="TimelineChar"/>
                                    </w:rPr>
                                    <w:t>17</w:t>
                                  </w:r>
                                  <w:r w:rsidR="00BD0A43">
                                    <w:rPr>
                                      <w:rStyle w:val="TimelineChar"/>
                                    </w:rPr>
                                    <w:t xml:space="preserve"> July 202</w:t>
                                  </w:r>
                                  <w:r w:rsidR="00CC7ABC">
                                    <w:rPr>
                                      <w:rStyle w:val="TimelineChar"/>
                                    </w:rPr>
                                    <w:t>3</w:t>
                                  </w:r>
                                </w:sdtContent>
                              </w:sdt>
                              <w:r w:rsidR="009446C6" w:rsidRPr="004162CB">
                                <w:t xml:space="preserve"> - </w:t>
                              </w:r>
                              <w:sdt>
                                <w:sdtPr>
                                  <w:rPr>
                                    <w:rStyle w:val="TimelineChar"/>
                                  </w:rPr>
                                  <w:alias w:val="Code Administrator Use"/>
                                  <w:tag w:val="Code Administrator Use"/>
                                  <w:id w:val="-5523772"/>
                                  <w:date w:fullDate="2023-08-07T00:00:00Z">
                                    <w:dateFormat w:val="dd MMMM yyyy"/>
                                    <w:lid w:val="en-GB"/>
                                    <w:storeMappedDataAs w:val="dateTime"/>
                                    <w:calendar w:val="gregorian"/>
                                  </w:date>
                                </w:sdtPr>
                                <w:sdtEndPr>
                                  <w:rPr>
                                    <w:rStyle w:val="TimelineChar"/>
                                  </w:rPr>
                                </w:sdtEndPr>
                                <w:sdtContent>
                                  <w:r w:rsidR="00BD0A43">
                                    <w:rPr>
                                      <w:rStyle w:val="TimelineChar"/>
                                    </w:rPr>
                                    <w:t>0</w:t>
                                  </w:r>
                                  <w:r w:rsidR="00CC7ABC">
                                    <w:rPr>
                                      <w:rStyle w:val="TimelineChar"/>
                                    </w:rPr>
                                    <w:t>7</w:t>
                                  </w:r>
                                  <w:r w:rsidR="00BD0A43">
                                    <w:rPr>
                                      <w:rStyle w:val="TimelineChar"/>
                                    </w:rPr>
                                    <w:t xml:space="preserve"> </w:t>
                                  </w:r>
                                  <w:r w:rsidR="00CC7ABC">
                                    <w:rPr>
                                      <w:rStyle w:val="TimelineChar"/>
                                    </w:rPr>
                                    <w:t>August</w:t>
                                  </w:r>
                                  <w:r w:rsidR="00BD0A43">
                                    <w:rPr>
                                      <w:rStyle w:val="TimelineChar"/>
                                    </w:rPr>
                                    <w:t xml:space="preserve"> 202</w:t>
                                  </w:r>
                                  <w:r w:rsidR="00CC7ABC">
                                    <w:rPr>
                                      <w:rStyle w:val="TimelineChar"/>
                                    </w:rPr>
                                    <w:t>3</w:t>
                                  </w:r>
                                </w:sdtContent>
                              </w:sdt>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540EE719" w14:textId="77651F2E" w:rsidR="009446C6" w:rsidRPr="000F26AE" w:rsidRDefault="009446C6" w:rsidP="008B5413">
                              <w:pPr>
                                <w:rPr>
                                  <w:b/>
                                  <w:color w:val="F26522" w:themeColor="accent1"/>
                                  <w:sz w:val="22"/>
                                </w:rPr>
                              </w:pPr>
                              <w:r w:rsidRPr="000F26AE">
                                <w:rPr>
                                  <w:b/>
                                  <w:color w:val="F26522" w:themeColor="accent1"/>
                                  <w:sz w:val="22"/>
                                </w:rPr>
                                <w:t>Draft</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3-09-05T00:00:00Z">
                                  <w:dateFormat w:val="dd MMMM yyyy"/>
                                  <w:lid w:val="en-GB"/>
                                  <w:storeMappedDataAs w:val="dateTime"/>
                                  <w:calendar w:val="gregorian"/>
                                </w:date>
                              </w:sdtPr>
                              <w:sdtEndPr>
                                <w:rPr>
                                  <w:rStyle w:val="TimelineChar"/>
                                </w:rPr>
                              </w:sdtEndPr>
                              <w:sdtContent>
                                <w:p w14:paraId="5AC49FCB" w14:textId="077CC807" w:rsidR="009446C6" w:rsidRPr="004F10E6" w:rsidRDefault="00BD0A43" w:rsidP="008B5413">
                                  <w:pPr>
                                    <w:rPr>
                                      <w:color w:val="000000"/>
                                    </w:rPr>
                                  </w:pPr>
                                  <w:r>
                                    <w:rPr>
                                      <w:rStyle w:val="TimelineChar"/>
                                    </w:rPr>
                                    <w:t>0</w:t>
                                  </w:r>
                                  <w:r w:rsidR="00CC7ABC">
                                    <w:rPr>
                                      <w:rStyle w:val="TimelineChar"/>
                                    </w:rPr>
                                    <w:t>5</w:t>
                                  </w:r>
                                  <w:r>
                                    <w:rPr>
                                      <w:rStyle w:val="TimelineChar"/>
                                    </w:rPr>
                                    <w:t xml:space="preserve"> </w:t>
                                  </w:r>
                                  <w:r w:rsidR="00CC7ABC">
                                    <w:rPr>
                                      <w:rStyle w:val="TimelineChar"/>
                                    </w:rPr>
                                    <w:t>September</w:t>
                                  </w:r>
                                  <w:r>
                                    <w:rPr>
                                      <w:rStyle w:val="TimelineChar"/>
                                    </w:rPr>
                                    <w:t xml:space="preserve"> 202</w:t>
                                  </w:r>
                                  <w:r w:rsidR="00CC7ABC">
                                    <w:rPr>
                                      <w:rStyle w:val="TimelineChar"/>
                                    </w:rPr>
                                    <w:t>3</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76EB3C7F" w14:textId="6D54D6A5" w:rsidR="009446C6" w:rsidRPr="000F26AE" w:rsidRDefault="009446C6" w:rsidP="008B5413">
                              <w:pPr>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1658186974"/>
                                <w:date w:fullDate="2023-09-25T00:00:00Z">
                                  <w:dateFormat w:val="dd MMMM yyyy"/>
                                  <w:lid w:val="en-GB"/>
                                  <w:storeMappedDataAs w:val="dateTime"/>
                                  <w:calendar w:val="gregorian"/>
                                </w:date>
                              </w:sdtPr>
                              <w:sdtEndPr>
                                <w:rPr>
                                  <w:rStyle w:val="TimelineChar"/>
                                </w:rPr>
                              </w:sdtEndPr>
                              <w:sdtContent>
                                <w:p w14:paraId="397CBAA4" w14:textId="2C36DC50" w:rsidR="009446C6" w:rsidRPr="004F10E6" w:rsidRDefault="00CC7ABC" w:rsidP="008B5413">
                                  <w:pPr>
                                    <w:rPr>
                                      <w:color w:val="000000"/>
                                    </w:rPr>
                                  </w:pPr>
                                  <w:r>
                                    <w:rPr>
                                      <w:rStyle w:val="TimelineChar"/>
                                    </w:rPr>
                                    <w:t>25 September 2023</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012C9FB0"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27F6E3C1" w14:textId="19B33168" w:rsidR="009446C6" w:rsidRPr="004F10E6" w:rsidRDefault="00CC7ABC" w:rsidP="008B5413">
                                  <w:pPr>
                                    <w:rPr>
                                      <w:color w:val="000000"/>
                                    </w:rPr>
                                  </w:pPr>
                                  <w:r>
                                    <w:rPr>
                                      <w:rStyle w:val="TimelineChar"/>
                                    </w:rPr>
                                    <w:t>TBC</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2CB3EDC9" w14:textId="77777777" w:rsidR="009446C6" w:rsidRPr="00B2143A" w:rsidRDefault="009446C6"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1B036BAD" w14:textId="77777777" w:rsidR="009446C6" w:rsidRPr="00B2143A" w:rsidRDefault="009446C6"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476C63D9" w14:textId="77777777" w:rsidR="009446C6" w:rsidRPr="00B2143A" w:rsidRDefault="009446C6"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2A7653CD" w14:textId="77777777" w:rsidR="009446C6" w:rsidRPr="00B2143A" w:rsidRDefault="009446C6"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0BB3BE31" w14:textId="77777777" w:rsidR="009446C6" w:rsidRPr="00B2143A" w:rsidRDefault="009446C6"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1386BE84" w14:textId="77777777" w:rsidR="009446C6" w:rsidRPr="00B2143A" w:rsidRDefault="009446C6"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59F5225B" w14:textId="77777777" w:rsidR="009446C6" w:rsidRPr="00B2143A" w:rsidRDefault="009446C6" w:rsidP="008B5413">
                              <w:pPr>
                                <w:jc w:val="center"/>
                                <w:rPr>
                                  <w:b/>
                                  <w:sz w:val="22"/>
                                </w:rPr>
                              </w:pPr>
                              <w:r w:rsidRPr="00B2143A">
                                <w:rPr>
                                  <w:b/>
                                  <w:sz w:val="22"/>
                                </w:rPr>
                                <w:t>7</w:t>
                              </w:r>
                            </w:p>
                          </w:txbxContent>
                        </v:textbox>
                      </v:shape>
                    </v:group>
                  </w:pict>
                </mc:Fallback>
              </mc:AlternateContent>
            </w:r>
            <w:r w:rsidR="6CE2C341" w:rsidRPr="0E332EC8">
              <w:rPr>
                <w:b/>
                <w:bCs/>
              </w:rPr>
              <w:t xml:space="preserve">                     </w:t>
            </w:r>
          </w:p>
        </w:tc>
      </w:tr>
      <w:tr w:rsidR="00E52308" w:rsidRPr="005603D9" w14:paraId="1CFDA3B4" w14:textId="77777777" w:rsidTr="0E332EC8">
        <w:trPr>
          <w:trHeight w:val="792"/>
        </w:trPr>
        <w:tc>
          <w:tcPr>
            <w:tcW w:w="9639" w:type="dxa"/>
            <w:gridSpan w:val="4"/>
            <w:shd w:val="clear" w:color="auto" w:fill="auto"/>
          </w:tcPr>
          <w:p w14:paraId="4F11565D" w14:textId="77777777" w:rsidR="00A132B4" w:rsidRPr="00CC7ABC" w:rsidRDefault="00A132B4" w:rsidP="009D3CD2">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w:t>
            </w:r>
            <w:r w:rsidRPr="00CC7ABC">
              <w:rPr>
                <w:noProof/>
                <w:sz w:val="24"/>
              </w:rPr>
              <w:t xml:space="preserve">Read our </w:t>
            </w:r>
            <w:hyperlink w:anchor="_Executive_summary_1" w:history="1">
              <w:r w:rsidRPr="00CC7ABC">
                <w:rPr>
                  <w:rStyle w:val="Hyperlink"/>
                  <w:rFonts w:eastAsiaTheme="majorEastAsia"/>
                  <w:noProof/>
                  <w:sz w:val="24"/>
                </w:rPr>
                <w:t>Executive summary</w:t>
              </w:r>
            </w:hyperlink>
          </w:p>
          <w:p w14:paraId="672B0201" w14:textId="77777777" w:rsidR="00A132B4" w:rsidRPr="00CC7ABC" w:rsidRDefault="00A132B4" w:rsidP="009D3CD2">
            <w:pPr>
              <w:pStyle w:val="BodyText2"/>
              <w:spacing w:before="0" w:after="0"/>
              <w:rPr>
                <w:rStyle w:val="Hyperlink"/>
                <w:rFonts w:eastAsiaTheme="majorEastAsia"/>
                <w:sz w:val="24"/>
              </w:rPr>
            </w:pPr>
            <w:r w:rsidRPr="00CC7ABC">
              <w:rPr>
                <w:b/>
                <w:noProof/>
                <w:sz w:val="24"/>
              </w:rPr>
              <w:t>Have 20 minutes?</w:t>
            </w:r>
            <w:r w:rsidRPr="00CC7ABC">
              <w:rPr>
                <w:noProof/>
                <w:sz w:val="24"/>
              </w:rPr>
              <w:t xml:space="preserve"> Read the full </w:t>
            </w:r>
            <w:hyperlink w:anchor="_Why_change?" w:history="1">
              <w:r w:rsidR="0039436B" w:rsidRPr="00CC7ABC">
                <w:rPr>
                  <w:rStyle w:val="Hyperlink"/>
                  <w:rFonts w:eastAsiaTheme="majorEastAsia"/>
                  <w:sz w:val="24"/>
                </w:rPr>
                <w:t xml:space="preserve">Workgroup </w:t>
              </w:r>
              <w:r w:rsidR="005705A0" w:rsidRPr="00CC7ABC">
                <w:rPr>
                  <w:rStyle w:val="Hyperlink"/>
                  <w:rFonts w:eastAsiaTheme="majorEastAsia"/>
                  <w:sz w:val="24"/>
                </w:rPr>
                <w:t>Consultation</w:t>
              </w:r>
            </w:hyperlink>
          </w:p>
          <w:p w14:paraId="77F8C07E" w14:textId="77777777" w:rsidR="00E52308" w:rsidRPr="005603D9" w:rsidRDefault="00A132B4" w:rsidP="009D3CD2">
            <w:pPr>
              <w:pStyle w:val="BodyText2"/>
              <w:spacing w:before="0" w:after="0"/>
              <w:rPr>
                <w:b/>
              </w:rPr>
            </w:pPr>
            <w:r w:rsidRPr="00CC7ABC">
              <w:rPr>
                <w:rFonts w:cs="Arial"/>
                <w:b/>
                <w:bCs/>
                <w:sz w:val="24"/>
              </w:rPr>
              <w:t>Have 30 minutes?</w:t>
            </w:r>
            <w:r w:rsidRPr="00CC7ABC">
              <w:rPr>
                <w:rFonts w:cs="Arial"/>
                <w:bCs/>
                <w:sz w:val="24"/>
              </w:rPr>
              <w:t xml:space="preserve"> Read the full </w:t>
            </w:r>
            <w:r w:rsidR="0039436B" w:rsidRPr="00CC7ABC">
              <w:rPr>
                <w:rFonts w:cs="Arial"/>
                <w:bCs/>
                <w:sz w:val="24"/>
              </w:rPr>
              <w:t xml:space="preserve">Workgroup </w:t>
            </w:r>
            <w:r w:rsidR="005705A0" w:rsidRPr="00CC7ABC">
              <w:rPr>
                <w:rFonts w:cs="Arial"/>
                <w:bCs/>
                <w:sz w:val="24"/>
              </w:rPr>
              <w:t xml:space="preserve">Consultation </w:t>
            </w:r>
            <w:r w:rsidRPr="00CC7ABC">
              <w:rPr>
                <w:rFonts w:cs="Arial"/>
                <w:bCs/>
                <w:sz w:val="24"/>
              </w:rPr>
              <w:t xml:space="preserve">and </w:t>
            </w:r>
            <w:r w:rsidR="00771DE2" w:rsidRPr="00CC7ABC">
              <w:rPr>
                <w:rFonts w:cs="Arial"/>
                <w:bCs/>
                <w:sz w:val="24"/>
              </w:rPr>
              <w:t>A</w:t>
            </w:r>
            <w:r w:rsidRPr="00CC7ABC">
              <w:rPr>
                <w:rFonts w:cs="Arial"/>
                <w:bCs/>
                <w:sz w:val="24"/>
              </w:rPr>
              <w:t>nnexes.</w:t>
            </w:r>
          </w:p>
        </w:tc>
      </w:tr>
      <w:tr w:rsidR="00470B5B" w:rsidRPr="005603D9" w14:paraId="7D6D8F63" w14:textId="77777777" w:rsidTr="0E332EC8">
        <w:trPr>
          <w:trHeight w:val="585"/>
        </w:trPr>
        <w:tc>
          <w:tcPr>
            <w:tcW w:w="9639" w:type="dxa"/>
            <w:gridSpan w:val="4"/>
            <w:shd w:val="clear" w:color="auto" w:fill="auto"/>
          </w:tcPr>
          <w:p w14:paraId="497DE2AB" w14:textId="77777777" w:rsidR="00470B5B" w:rsidRPr="001D05D0" w:rsidRDefault="00470B5B" w:rsidP="001D05D0">
            <w:pPr>
              <w:spacing w:line="240" w:lineRule="auto"/>
              <w:rPr>
                <w:rFonts w:ascii="Times New Roman" w:hAnsi="Times New Roman"/>
              </w:rPr>
            </w:pPr>
            <w:r w:rsidRPr="005603D9">
              <w:rPr>
                <w:b/>
              </w:rPr>
              <w:t>Status summary:</w:t>
            </w:r>
            <w:r w:rsidR="00270EB2">
              <w:rPr>
                <w:rFonts w:cs="Arial"/>
              </w:rPr>
              <w:t xml:space="preserve"> The Workgroup are seeking your views on the work completed to date to form the final solution(s) to the issue raised.</w:t>
            </w:r>
            <w:r w:rsidR="00B85154">
              <w:rPr>
                <w:rFonts w:ascii="Times New Roman" w:hAnsi="Times New Roman"/>
              </w:rPr>
              <w:t xml:space="preserve"> </w:t>
            </w:r>
          </w:p>
        </w:tc>
      </w:tr>
      <w:tr w:rsidR="00470B5B" w:rsidRPr="005603D9" w14:paraId="22DD1BC5" w14:textId="77777777" w:rsidTr="0E332EC8">
        <w:trPr>
          <w:trHeight w:val="395"/>
        </w:trPr>
        <w:tc>
          <w:tcPr>
            <w:tcW w:w="9639" w:type="dxa"/>
            <w:gridSpan w:val="4"/>
            <w:shd w:val="clear" w:color="auto" w:fill="FFFFFF" w:themeFill="background1"/>
          </w:tcPr>
          <w:p w14:paraId="6F22BDED" w14:textId="13EB4C56" w:rsidR="00E22836" w:rsidRPr="00B8556D" w:rsidRDefault="565518FE" w:rsidP="00B8556D">
            <w:pPr>
              <w:pStyle w:val="BodyText"/>
              <w:rPr>
                <w:sz w:val="32"/>
                <w:szCs w:val="32"/>
              </w:rPr>
            </w:pPr>
            <w:r w:rsidRPr="00B8556D">
              <w:rPr>
                <w:rFonts w:cs="Arial"/>
                <w:b/>
                <w:bCs/>
                <w:sz w:val="24"/>
                <w:szCs w:val="32"/>
              </w:rPr>
              <w:t xml:space="preserve">This modification is expected to have a: </w:t>
            </w:r>
            <w:r w:rsidR="7E933F3F" w:rsidRPr="00B8556D">
              <w:rPr>
                <w:rFonts w:cs="Arial"/>
                <w:b/>
                <w:bCs/>
                <w:sz w:val="24"/>
                <w:szCs w:val="32"/>
              </w:rPr>
              <w:t>High Impact</w:t>
            </w:r>
            <w:r w:rsidR="00B8556D" w:rsidRPr="00B8556D">
              <w:rPr>
                <w:rFonts w:cs="Arial"/>
                <w:b/>
                <w:bCs/>
                <w:sz w:val="24"/>
                <w:szCs w:val="32"/>
              </w:rPr>
              <w:t xml:space="preserve"> </w:t>
            </w:r>
            <w:r w:rsidR="00B8556D" w:rsidRPr="00B8556D">
              <w:rPr>
                <w:sz w:val="24"/>
                <w:szCs w:val="32"/>
              </w:rPr>
              <w:t>Transmission Owners and Offshore Transmission Owner</w:t>
            </w:r>
            <w:r w:rsidR="00A13B16">
              <w:rPr>
                <w:sz w:val="24"/>
                <w:szCs w:val="32"/>
              </w:rPr>
              <w:t>s</w:t>
            </w:r>
            <w:ins w:id="1" w:author="adenola (ESO), Sade" w:date="2023-05-23T15:02:00Z">
              <w:r w:rsidR="000578AC">
                <w:rPr>
                  <w:sz w:val="24"/>
                  <w:szCs w:val="32"/>
                </w:rPr>
                <w:t xml:space="preserve"> </w:t>
              </w:r>
            </w:ins>
            <w:ins w:id="2" w:author="Milly Lewis" w:date="2023-05-24T08:13:00Z">
              <w:r w:rsidR="00CB3913">
                <w:rPr>
                  <w:sz w:val="24"/>
                  <w:szCs w:val="32"/>
                </w:rPr>
                <w:t>(</w:t>
              </w:r>
            </w:ins>
            <w:ins w:id="3" w:author="adenola (ESO), Sade" w:date="2023-05-23T15:02:00Z">
              <w:r w:rsidR="00E54BEE" w:rsidRPr="007446AB">
                <w:rPr>
                  <w:b/>
                  <w:bCs/>
                  <w:sz w:val="24"/>
                  <w:szCs w:val="32"/>
                </w:rPr>
                <w:t>No Impact</w:t>
              </w:r>
              <w:r w:rsidR="00E54BEE">
                <w:rPr>
                  <w:sz w:val="24"/>
                  <w:szCs w:val="32"/>
                </w:rPr>
                <w:t xml:space="preserve"> </w:t>
              </w:r>
            </w:ins>
            <w:ins w:id="4" w:author="adenola (ESO), Sade" w:date="2023-05-23T15:03:00Z">
              <w:r w:rsidR="00EB13E2">
                <w:rPr>
                  <w:sz w:val="24"/>
                  <w:szCs w:val="32"/>
                </w:rPr>
                <w:t xml:space="preserve">on </w:t>
              </w:r>
            </w:ins>
            <w:ins w:id="5" w:author="adenola (ESO), Sade" w:date="2023-05-23T15:02:00Z">
              <w:r w:rsidR="00E54BEE">
                <w:rPr>
                  <w:sz w:val="24"/>
                  <w:szCs w:val="32"/>
                </w:rPr>
                <w:t xml:space="preserve">existing </w:t>
              </w:r>
              <w:r w:rsidR="00800D0D">
                <w:rPr>
                  <w:sz w:val="24"/>
                  <w:szCs w:val="32"/>
                </w:rPr>
                <w:t>OFTO</w:t>
              </w:r>
              <w:r w:rsidR="00F7435F">
                <w:rPr>
                  <w:sz w:val="24"/>
                  <w:szCs w:val="32"/>
                </w:rPr>
                <w:t xml:space="preserve"> network</w:t>
              </w:r>
            </w:ins>
            <w:ins w:id="6" w:author="Milly Lewis" w:date="2023-05-24T08:13:00Z">
              <w:r w:rsidR="00CB3913">
                <w:rPr>
                  <w:sz w:val="24"/>
                  <w:szCs w:val="32"/>
                </w:rPr>
                <w:t>)</w:t>
              </w:r>
            </w:ins>
          </w:p>
        </w:tc>
      </w:tr>
      <w:tr w:rsidR="0056792D" w:rsidRPr="005603D9" w14:paraId="41E12C0E" w14:textId="77777777" w:rsidTr="00CC7ABC">
        <w:trPr>
          <w:trHeight w:val="388"/>
        </w:trPr>
        <w:tc>
          <w:tcPr>
            <w:tcW w:w="1838" w:type="dxa"/>
            <w:shd w:val="clear" w:color="auto" w:fill="FFFFFF" w:themeFill="background1"/>
          </w:tcPr>
          <w:p w14:paraId="2CDF608D" w14:textId="77777777" w:rsidR="0056792D" w:rsidRPr="0056792D" w:rsidRDefault="46E3936C" w:rsidP="0E332EC8">
            <w:pPr>
              <w:ind w:firstLine="9"/>
              <w:rPr>
                <w:rFonts w:eastAsiaTheme="minorEastAsia"/>
                <w:b/>
                <w:bCs/>
                <w:noProof/>
                <w:lang w:val="en-US"/>
              </w:rPr>
            </w:pPr>
            <w:r w:rsidRPr="0E332EC8">
              <w:rPr>
                <w:rFonts w:eastAsiaTheme="minorEastAsia"/>
                <w:b/>
                <w:bCs/>
                <w:noProof/>
                <w:lang w:val="en-US"/>
              </w:rPr>
              <w:t>Governance route</w:t>
            </w:r>
          </w:p>
        </w:tc>
        <w:tc>
          <w:tcPr>
            <w:tcW w:w="7801" w:type="dxa"/>
            <w:gridSpan w:val="3"/>
            <w:shd w:val="clear" w:color="auto" w:fill="auto"/>
          </w:tcPr>
          <w:p w14:paraId="1087B96C" w14:textId="024DB12C" w:rsidR="0056792D" w:rsidRPr="0056792D" w:rsidRDefault="64A5A76E" w:rsidP="0E332EC8">
            <w:pPr>
              <w:spacing w:line="240" w:lineRule="auto"/>
              <w:rPr>
                <w:rFonts w:eastAsiaTheme="minorEastAsia"/>
                <w:szCs w:val="24"/>
              </w:rPr>
            </w:pPr>
            <w:r w:rsidRPr="0E332EC8">
              <w:rPr>
                <w:rFonts w:eastAsiaTheme="minorEastAsia"/>
                <w:color w:val="000000"/>
                <w:szCs w:val="24"/>
              </w:rPr>
              <w:t>Standard Governance modification with assessment by a Workgroup</w:t>
            </w:r>
          </w:p>
        </w:tc>
      </w:tr>
      <w:tr w:rsidR="00A03471" w:rsidRPr="005603D9" w14:paraId="00593883" w14:textId="77777777" w:rsidTr="00CC7ABC">
        <w:trPr>
          <w:trHeight w:val="1302"/>
        </w:trPr>
        <w:tc>
          <w:tcPr>
            <w:tcW w:w="1838" w:type="dxa"/>
            <w:shd w:val="clear" w:color="auto" w:fill="FFFFFF" w:themeFill="background1"/>
          </w:tcPr>
          <w:p w14:paraId="7663DFAD" w14:textId="77777777" w:rsidR="00A03471" w:rsidRPr="005603D9" w:rsidRDefault="5BCCB6AD" w:rsidP="0E332EC8">
            <w:pPr>
              <w:rPr>
                <w:rFonts w:eastAsiaTheme="minorEastAsia"/>
                <w:b/>
                <w:bCs/>
                <w:szCs w:val="24"/>
              </w:rPr>
            </w:pPr>
            <w:r w:rsidRPr="0E332EC8">
              <w:rPr>
                <w:rFonts w:eastAsiaTheme="minorEastAsia"/>
                <w:b/>
                <w:bCs/>
                <w:szCs w:val="24"/>
              </w:rPr>
              <w:t>Who can I talk to about the change?</w:t>
            </w:r>
          </w:p>
          <w:p w14:paraId="7088D60C" w14:textId="77777777" w:rsidR="00A03471" w:rsidRPr="005603D9" w:rsidRDefault="00A03471" w:rsidP="0E332EC8">
            <w:pPr>
              <w:rPr>
                <w:rFonts w:eastAsiaTheme="minorEastAsia"/>
                <w:szCs w:val="24"/>
              </w:rPr>
            </w:pPr>
          </w:p>
        </w:tc>
        <w:tc>
          <w:tcPr>
            <w:tcW w:w="3544" w:type="dxa"/>
            <w:gridSpan w:val="2"/>
            <w:shd w:val="clear" w:color="auto" w:fill="FFFFFF" w:themeFill="background1"/>
          </w:tcPr>
          <w:p w14:paraId="1217CA7A" w14:textId="773B7E60" w:rsidR="00CC7ABC" w:rsidRDefault="5BCCB6AD" w:rsidP="0E332EC8">
            <w:pPr>
              <w:tabs>
                <w:tab w:val="left" w:pos="1650"/>
              </w:tabs>
              <w:rPr>
                <w:rFonts w:eastAsiaTheme="minorEastAsia"/>
                <w:color w:val="000000"/>
                <w:szCs w:val="24"/>
              </w:rPr>
            </w:pPr>
            <w:r w:rsidRPr="0E332EC8">
              <w:rPr>
                <w:rFonts w:eastAsiaTheme="minorEastAsia"/>
                <w:b/>
                <w:bCs/>
                <w:szCs w:val="24"/>
              </w:rPr>
              <w:t xml:space="preserve">Proposer: </w:t>
            </w:r>
            <w:r w:rsidR="7A072CA1" w:rsidRPr="0E332EC8">
              <w:rPr>
                <w:rFonts w:eastAsiaTheme="minorEastAsia"/>
                <w:color w:val="000000"/>
                <w:szCs w:val="24"/>
              </w:rPr>
              <w:t xml:space="preserve">Sade Adenola </w:t>
            </w:r>
            <w:hyperlink r:id="rId11" w:history="1">
              <w:r w:rsidR="00CC7ABC" w:rsidRPr="006220CB">
                <w:rPr>
                  <w:rStyle w:val="Hyperlink"/>
                  <w:rFonts w:eastAsiaTheme="minorEastAsia"/>
                  <w:szCs w:val="24"/>
                </w:rPr>
                <w:t>Sade.adenola@nationalgrideso.com</w:t>
              </w:r>
            </w:hyperlink>
            <w:r w:rsidR="00CC7ABC">
              <w:rPr>
                <w:rFonts w:eastAsiaTheme="minorEastAsia"/>
                <w:color w:val="000000"/>
                <w:szCs w:val="24"/>
              </w:rPr>
              <w:t xml:space="preserve"> </w:t>
            </w:r>
          </w:p>
          <w:p w14:paraId="02F1CBC1" w14:textId="77777777" w:rsidR="00CC7ABC" w:rsidRDefault="00CC7ABC" w:rsidP="0E332EC8">
            <w:pPr>
              <w:tabs>
                <w:tab w:val="left" w:pos="1650"/>
              </w:tabs>
              <w:rPr>
                <w:rFonts w:eastAsiaTheme="minorEastAsia"/>
                <w:color w:val="000000"/>
                <w:szCs w:val="24"/>
              </w:rPr>
            </w:pPr>
          </w:p>
          <w:p w14:paraId="02AD3D5E" w14:textId="72E54624" w:rsidR="00A03471" w:rsidRPr="005603D9" w:rsidRDefault="00CC7ABC" w:rsidP="0E332EC8">
            <w:pPr>
              <w:tabs>
                <w:tab w:val="left" w:pos="1650"/>
              </w:tabs>
              <w:rPr>
                <w:rFonts w:eastAsiaTheme="minorEastAsia"/>
                <w:szCs w:val="24"/>
              </w:rPr>
            </w:pPr>
            <w:r>
              <w:rPr>
                <w:rFonts w:eastAsiaTheme="minorEastAsia"/>
                <w:color w:val="000000"/>
                <w:szCs w:val="24"/>
              </w:rPr>
              <w:t xml:space="preserve">Phone: </w:t>
            </w:r>
            <w:r w:rsidR="7A072CA1" w:rsidRPr="0E332EC8">
              <w:rPr>
                <w:rFonts w:eastAsiaTheme="minorEastAsia"/>
                <w:color w:val="000000"/>
                <w:szCs w:val="24"/>
              </w:rPr>
              <w:t>07748180789</w:t>
            </w:r>
          </w:p>
        </w:tc>
        <w:tc>
          <w:tcPr>
            <w:tcW w:w="4257" w:type="dxa"/>
            <w:shd w:val="clear" w:color="auto" w:fill="FFFFFF" w:themeFill="background1"/>
          </w:tcPr>
          <w:p w14:paraId="4B180129" w14:textId="73844FB6" w:rsidR="00A03471" w:rsidRDefault="5BCCB6AD" w:rsidP="0E332EC8">
            <w:pPr>
              <w:tabs>
                <w:tab w:val="left" w:pos="1650"/>
              </w:tabs>
              <w:rPr>
                <w:rFonts w:eastAsiaTheme="minorEastAsia"/>
                <w:szCs w:val="24"/>
              </w:rPr>
            </w:pPr>
            <w:r w:rsidRPr="0E332EC8">
              <w:rPr>
                <w:rFonts w:eastAsiaTheme="minorEastAsia"/>
                <w:b/>
                <w:bCs/>
                <w:szCs w:val="24"/>
              </w:rPr>
              <w:t>Code Administrator</w:t>
            </w:r>
            <w:r w:rsidRPr="0E332EC8">
              <w:rPr>
                <w:rFonts w:eastAsiaTheme="minorEastAsia"/>
                <w:szCs w:val="24"/>
              </w:rPr>
              <w:t xml:space="preserve"> </w:t>
            </w:r>
            <w:r w:rsidRPr="0E332EC8">
              <w:rPr>
                <w:rFonts w:eastAsiaTheme="minorEastAsia"/>
                <w:b/>
                <w:bCs/>
                <w:szCs w:val="24"/>
              </w:rPr>
              <w:t>Chair</w:t>
            </w:r>
            <w:r w:rsidRPr="0E332EC8">
              <w:rPr>
                <w:rFonts w:eastAsiaTheme="minorEastAsia"/>
                <w:szCs w:val="24"/>
              </w:rPr>
              <w:t xml:space="preserve">: </w:t>
            </w:r>
            <w:r w:rsidR="39B25AFD" w:rsidRPr="0E332EC8">
              <w:rPr>
                <w:rFonts w:eastAsiaTheme="minorEastAsia"/>
                <w:szCs w:val="24"/>
              </w:rPr>
              <w:t>Milly Lewis</w:t>
            </w:r>
          </w:p>
          <w:p w14:paraId="72F15CB5" w14:textId="56DF8BDE" w:rsidR="00A03471" w:rsidRDefault="39B25AFD" w:rsidP="0E332EC8">
            <w:pPr>
              <w:tabs>
                <w:tab w:val="left" w:pos="1650"/>
              </w:tabs>
              <w:spacing w:after="240"/>
              <w:rPr>
                <w:rStyle w:val="Hyperlink"/>
                <w:rFonts w:eastAsiaTheme="minorEastAsia"/>
                <w:szCs w:val="24"/>
              </w:rPr>
            </w:pPr>
            <w:r w:rsidRPr="0E332EC8">
              <w:rPr>
                <w:rStyle w:val="Hyperlink"/>
                <w:rFonts w:eastAsiaTheme="minorEastAsia"/>
                <w:szCs w:val="24"/>
              </w:rPr>
              <w:t>milly.lewis</w:t>
            </w:r>
            <w:r w:rsidR="5BCCB6AD" w:rsidRPr="0E332EC8">
              <w:rPr>
                <w:rStyle w:val="Hyperlink"/>
                <w:rFonts w:eastAsiaTheme="minorEastAsia"/>
                <w:szCs w:val="24"/>
              </w:rPr>
              <w:t>@nationalgrideso.com</w:t>
            </w:r>
          </w:p>
          <w:p w14:paraId="307E824B" w14:textId="09EC8841" w:rsidR="00A03471" w:rsidRPr="005603D9" w:rsidRDefault="5BCCB6AD" w:rsidP="0E332EC8">
            <w:pPr>
              <w:rPr>
                <w:rFonts w:eastAsiaTheme="minorEastAsia"/>
                <w:szCs w:val="24"/>
              </w:rPr>
            </w:pPr>
            <w:r w:rsidRPr="0E332EC8">
              <w:rPr>
                <w:rFonts w:eastAsiaTheme="minorEastAsia"/>
                <w:szCs w:val="24"/>
              </w:rPr>
              <w:t xml:space="preserve">Phone: </w:t>
            </w:r>
            <w:r w:rsidR="08A5F8B7" w:rsidRPr="0E332EC8">
              <w:rPr>
                <w:rFonts w:eastAsiaTheme="minorEastAsia"/>
                <w:color w:val="000000"/>
                <w:szCs w:val="24"/>
              </w:rPr>
              <w:t>07811036380</w:t>
            </w:r>
          </w:p>
        </w:tc>
      </w:tr>
      <w:tr w:rsidR="00A03471" w:rsidRPr="005603D9" w14:paraId="42A04CFC" w14:textId="77777777" w:rsidTr="00CC7ABC">
        <w:trPr>
          <w:trHeight w:val="938"/>
        </w:trPr>
        <w:tc>
          <w:tcPr>
            <w:tcW w:w="1838" w:type="dxa"/>
            <w:shd w:val="clear" w:color="auto" w:fill="FFFFFF" w:themeFill="background1"/>
          </w:tcPr>
          <w:p w14:paraId="79D9B514" w14:textId="77777777" w:rsidR="00A03471" w:rsidRPr="005603D9" w:rsidRDefault="00A03471" w:rsidP="00A03471">
            <w:pPr>
              <w:rPr>
                <w:b/>
              </w:rPr>
            </w:pPr>
            <w:r>
              <w:rPr>
                <w:rFonts w:cs="Arial"/>
                <w:b/>
                <w:noProof/>
                <w:lang w:val="en-US"/>
              </w:rPr>
              <w:t>How do I respond?</w:t>
            </w:r>
          </w:p>
        </w:tc>
        <w:tc>
          <w:tcPr>
            <w:tcW w:w="7801" w:type="dxa"/>
            <w:gridSpan w:val="3"/>
            <w:shd w:val="clear" w:color="auto" w:fill="FFFFFF" w:themeFill="background1"/>
          </w:tcPr>
          <w:p w14:paraId="3004C903" w14:textId="29544858" w:rsidR="00A03471" w:rsidRDefault="5BCCB6AD" w:rsidP="0E332EC8">
            <w:pPr>
              <w:tabs>
                <w:tab w:val="left" w:pos="1650"/>
              </w:tabs>
              <w:rPr>
                <w:rFonts w:cs="Arial"/>
                <w:b/>
                <w:bCs/>
                <w:highlight w:val="yellow"/>
              </w:rPr>
            </w:pPr>
            <w:r>
              <w:rPr>
                <w:rFonts w:cs="Arial"/>
              </w:rPr>
              <w:t>Send your response proforma to</w:t>
            </w:r>
            <w:r w:rsidRPr="0E332EC8">
              <w:rPr>
                <w:rFonts w:cs="Arial"/>
                <w:b/>
                <w:bCs/>
              </w:rPr>
              <w:t xml:space="preserve"> </w:t>
            </w:r>
            <w:hyperlink r:id="rId12" w:history="1">
              <w:r w:rsidRPr="00CC7ABC">
                <w:rPr>
                  <w:rStyle w:val="Hyperlink"/>
                  <w:rFonts w:cs="Arial"/>
                </w:rPr>
                <w:t>box.sqss@nationalgrideso.com</w:t>
              </w:r>
            </w:hyperlink>
            <w:r w:rsidRPr="00CC7ABC">
              <w:rPr>
                <w:rStyle w:val="CommentReference"/>
              </w:rPr>
              <w:t xml:space="preserve"> </w:t>
            </w:r>
            <w:r w:rsidRPr="00CC7ABC">
              <w:rPr>
                <w:rFonts w:cs="Arial"/>
                <w:b/>
                <w:bCs/>
              </w:rPr>
              <w:t xml:space="preserve">by 5pm on </w:t>
            </w:r>
            <w:r w:rsidR="00B0763A" w:rsidRPr="00B0763A">
              <w:rPr>
                <w:rFonts w:cs="Arial"/>
                <w:b/>
                <w:bCs/>
              </w:rPr>
              <w:t>20 June</w:t>
            </w:r>
            <w:r w:rsidR="00CC7ABC" w:rsidRPr="00B0763A">
              <w:rPr>
                <w:rFonts w:cs="Arial"/>
                <w:b/>
                <w:bCs/>
              </w:rPr>
              <w:t xml:space="preserve"> 2023</w:t>
            </w:r>
          </w:p>
        </w:tc>
      </w:tr>
    </w:tbl>
    <w:p w14:paraId="1AB631AC" w14:textId="77777777" w:rsidR="00470B5B" w:rsidRDefault="00470B5B" w:rsidP="005603D9">
      <w:bookmarkStart w:id="7" w:name="_Executive_Summary"/>
      <w:bookmarkStart w:id="8" w:name="_Workgroup_Consultation_Introduction"/>
      <w:bookmarkEnd w:id="7"/>
      <w:bookmarkEnd w:id="8"/>
    </w:p>
    <w:p w14:paraId="5A9C49F5" w14:textId="551F6E29" w:rsidR="005E262E" w:rsidRDefault="00863991">
      <w:pPr>
        <w:spacing w:after="160"/>
        <w:rPr>
          <w:rFonts w:asciiTheme="majorHAnsi" w:eastAsiaTheme="majorEastAsia" w:hAnsiTheme="majorHAnsi" w:cstheme="majorBidi"/>
          <w:b/>
          <w:color w:val="FFFFFF" w:themeColor="background1"/>
          <w:sz w:val="28"/>
          <w:szCs w:val="32"/>
        </w:rPr>
      </w:pPr>
      <w:r>
        <w:t xml:space="preserve"> </w:t>
      </w:r>
    </w:p>
    <w:p w14:paraId="38CE17DE" w14:textId="77777777" w:rsidR="009A206C" w:rsidRDefault="009A206C" w:rsidP="009A206C">
      <w:pPr>
        <w:pStyle w:val="Heading1"/>
      </w:pPr>
      <w:bookmarkStart w:id="9" w:name="_Toc135814594"/>
      <w:commentRangeStart w:id="10"/>
      <w:r>
        <w:lastRenderedPageBreak/>
        <w:t>Contents</w:t>
      </w:r>
      <w:commentRangeEnd w:id="10"/>
      <w:r w:rsidR="00784122">
        <w:rPr>
          <w:rStyle w:val="CommentReference"/>
          <w:rFonts w:ascii="Arial" w:eastAsia="Times New Roman" w:hAnsi="Arial" w:cs="Times New Roman"/>
          <w:b w:val="0"/>
          <w:color w:val="auto"/>
          <w:lang w:eastAsia="en-GB"/>
        </w:rPr>
        <w:commentReference w:id="10"/>
      </w:r>
      <w:bookmarkEnd w:id="9"/>
    </w:p>
    <w:p w14:paraId="55766DA6" w14:textId="77777777" w:rsidR="009A206C" w:rsidRPr="009A206C" w:rsidRDefault="009A206C" w:rsidP="009A206C"/>
    <w:p w14:paraId="35548C0C" w14:textId="377E747B" w:rsidR="00F43F94" w:rsidRDefault="005603D9" w:rsidP="00F43F94">
      <w:pPr>
        <w:pStyle w:val="TOC1"/>
        <w:rPr>
          <w:rFonts w:eastAsiaTheme="minorEastAsia"/>
          <w:noProof/>
          <w:sz w:val="22"/>
          <w:lang w:eastAsia="en-GB"/>
        </w:rPr>
      </w:pPr>
      <w:r>
        <w:fldChar w:fldCharType="begin"/>
      </w:r>
      <w:r>
        <w:instrText xml:space="preserve"> TOC \o "1-3" \h \z \u </w:instrText>
      </w:r>
      <w:r>
        <w:fldChar w:fldCharType="separate"/>
      </w:r>
      <w:hyperlink w:anchor="_Toc135814594" w:history="1">
        <w:r w:rsidR="00F43F94" w:rsidRPr="00D077C9">
          <w:rPr>
            <w:rStyle w:val="Hyperlink"/>
            <w:noProof/>
          </w:rPr>
          <w:t>Contents</w:t>
        </w:r>
        <w:r w:rsidR="00F43F94">
          <w:rPr>
            <w:noProof/>
            <w:webHidden/>
          </w:rPr>
          <w:tab/>
        </w:r>
        <w:r w:rsidR="00F43F94">
          <w:rPr>
            <w:noProof/>
            <w:webHidden/>
          </w:rPr>
          <w:fldChar w:fldCharType="begin"/>
        </w:r>
        <w:r w:rsidR="00F43F94">
          <w:rPr>
            <w:noProof/>
            <w:webHidden/>
          </w:rPr>
          <w:instrText xml:space="preserve"> PAGEREF _Toc135814594 \h </w:instrText>
        </w:r>
        <w:r w:rsidR="00F43F94">
          <w:rPr>
            <w:noProof/>
            <w:webHidden/>
          </w:rPr>
        </w:r>
        <w:r w:rsidR="00F43F94">
          <w:rPr>
            <w:noProof/>
            <w:webHidden/>
          </w:rPr>
          <w:fldChar w:fldCharType="separate"/>
        </w:r>
        <w:r w:rsidR="00F43F94">
          <w:rPr>
            <w:noProof/>
            <w:webHidden/>
          </w:rPr>
          <w:t>2</w:t>
        </w:r>
        <w:r w:rsidR="00F43F94">
          <w:rPr>
            <w:noProof/>
            <w:webHidden/>
          </w:rPr>
          <w:fldChar w:fldCharType="end"/>
        </w:r>
      </w:hyperlink>
    </w:p>
    <w:p w14:paraId="078D6DE6" w14:textId="23271F20" w:rsidR="00F43F94" w:rsidRDefault="00F43F94" w:rsidP="00F43F94">
      <w:pPr>
        <w:pStyle w:val="TOC1"/>
        <w:rPr>
          <w:rFonts w:eastAsiaTheme="minorEastAsia"/>
          <w:noProof/>
          <w:sz w:val="22"/>
          <w:lang w:eastAsia="en-GB"/>
        </w:rPr>
      </w:pPr>
      <w:hyperlink w:anchor="_Toc135814595" w:history="1">
        <w:r w:rsidRPr="00D077C9">
          <w:rPr>
            <w:rStyle w:val="Hyperlink"/>
            <w:noProof/>
          </w:rPr>
          <w:t>Executive summary</w:t>
        </w:r>
        <w:r>
          <w:rPr>
            <w:noProof/>
            <w:webHidden/>
          </w:rPr>
          <w:tab/>
        </w:r>
        <w:r>
          <w:rPr>
            <w:noProof/>
            <w:webHidden/>
          </w:rPr>
          <w:fldChar w:fldCharType="begin"/>
        </w:r>
        <w:r>
          <w:rPr>
            <w:noProof/>
            <w:webHidden/>
          </w:rPr>
          <w:instrText xml:space="preserve"> PAGEREF _Toc135814595 \h </w:instrText>
        </w:r>
        <w:r>
          <w:rPr>
            <w:noProof/>
            <w:webHidden/>
          </w:rPr>
        </w:r>
        <w:r>
          <w:rPr>
            <w:noProof/>
            <w:webHidden/>
          </w:rPr>
          <w:fldChar w:fldCharType="separate"/>
        </w:r>
        <w:r>
          <w:rPr>
            <w:noProof/>
            <w:webHidden/>
          </w:rPr>
          <w:t>3</w:t>
        </w:r>
        <w:r>
          <w:rPr>
            <w:noProof/>
            <w:webHidden/>
          </w:rPr>
          <w:fldChar w:fldCharType="end"/>
        </w:r>
      </w:hyperlink>
    </w:p>
    <w:p w14:paraId="57BDB33F" w14:textId="17D1FB9C" w:rsidR="00F43F94" w:rsidRDefault="00F43F94" w:rsidP="00F43F94">
      <w:pPr>
        <w:pStyle w:val="TOC1"/>
        <w:rPr>
          <w:rFonts w:eastAsiaTheme="minorEastAsia"/>
          <w:noProof/>
          <w:sz w:val="22"/>
          <w:lang w:eastAsia="en-GB"/>
        </w:rPr>
      </w:pPr>
      <w:hyperlink w:anchor="_Toc135814596" w:history="1">
        <w:r w:rsidRPr="00D077C9">
          <w:rPr>
            <w:rStyle w:val="Hyperlink"/>
            <w:noProof/>
          </w:rPr>
          <w:t>What is the issue?</w:t>
        </w:r>
        <w:r>
          <w:rPr>
            <w:noProof/>
            <w:webHidden/>
          </w:rPr>
          <w:tab/>
        </w:r>
        <w:r>
          <w:rPr>
            <w:noProof/>
            <w:webHidden/>
          </w:rPr>
          <w:fldChar w:fldCharType="begin"/>
        </w:r>
        <w:r>
          <w:rPr>
            <w:noProof/>
            <w:webHidden/>
          </w:rPr>
          <w:instrText xml:space="preserve"> PAGEREF _Toc135814596 \h </w:instrText>
        </w:r>
        <w:r>
          <w:rPr>
            <w:noProof/>
            <w:webHidden/>
          </w:rPr>
        </w:r>
        <w:r>
          <w:rPr>
            <w:noProof/>
            <w:webHidden/>
          </w:rPr>
          <w:fldChar w:fldCharType="separate"/>
        </w:r>
        <w:r>
          <w:rPr>
            <w:noProof/>
            <w:webHidden/>
          </w:rPr>
          <w:t>4</w:t>
        </w:r>
        <w:r>
          <w:rPr>
            <w:noProof/>
            <w:webHidden/>
          </w:rPr>
          <w:fldChar w:fldCharType="end"/>
        </w:r>
      </w:hyperlink>
    </w:p>
    <w:p w14:paraId="2392558D" w14:textId="2F5221E3" w:rsidR="00F43F94" w:rsidRDefault="00F43F94" w:rsidP="00F43F94">
      <w:pPr>
        <w:pStyle w:val="TOC2"/>
        <w:rPr>
          <w:rFonts w:eastAsiaTheme="minorEastAsia"/>
          <w:noProof/>
          <w:sz w:val="22"/>
          <w:lang w:eastAsia="en-GB"/>
        </w:rPr>
      </w:pPr>
      <w:hyperlink w:anchor="_Toc135814597" w:history="1">
        <w:r w:rsidRPr="00D077C9">
          <w:rPr>
            <w:rStyle w:val="Hyperlink"/>
            <w:noProof/>
          </w:rPr>
          <w:t>Why change?</w:t>
        </w:r>
        <w:r>
          <w:rPr>
            <w:noProof/>
            <w:webHidden/>
          </w:rPr>
          <w:tab/>
        </w:r>
        <w:r>
          <w:rPr>
            <w:noProof/>
            <w:webHidden/>
          </w:rPr>
          <w:fldChar w:fldCharType="begin"/>
        </w:r>
        <w:r>
          <w:rPr>
            <w:noProof/>
            <w:webHidden/>
          </w:rPr>
          <w:instrText xml:space="preserve"> PAGEREF _Toc135814597 \h </w:instrText>
        </w:r>
        <w:r>
          <w:rPr>
            <w:noProof/>
            <w:webHidden/>
          </w:rPr>
        </w:r>
        <w:r>
          <w:rPr>
            <w:noProof/>
            <w:webHidden/>
          </w:rPr>
          <w:fldChar w:fldCharType="separate"/>
        </w:r>
        <w:r>
          <w:rPr>
            <w:noProof/>
            <w:webHidden/>
          </w:rPr>
          <w:t>4</w:t>
        </w:r>
        <w:r>
          <w:rPr>
            <w:noProof/>
            <w:webHidden/>
          </w:rPr>
          <w:fldChar w:fldCharType="end"/>
        </w:r>
      </w:hyperlink>
    </w:p>
    <w:p w14:paraId="3FE8B7A6" w14:textId="1C7EC6C2" w:rsidR="00F43F94" w:rsidRDefault="00F43F94" w:rsidP="00F43F94">
      <w:pPr>
        <w:pStyle w:val="TOC1"/>
        <w:rPr>
          <w:rFonts w:eastAsiaTheme="minorEastAsia"/>
          <w:noProof/>
          <w:sz w:val="22"/>
          <w:lang w:eastAsia="en-GB"/>
        </w:rPr>
      </w:pPr>
      <w:hyperlink w:anchor="_Toc135814598" w:history="1">
        <w:r w:rsidRPr="00D077C9">
          <w:rPr>
            <w:rStyle w:val="Hyperlink"/>
            <w:noProof/>
          </w:rPr>
          <w:t>What is the solution?</w:t>
        </w:r>
        <w:r>
          <w:rPr>
            <w:noProof/>
            <w:webHidden/>
          </w:rPr>
          <w:tab/>
        </w:r>
        <w:r>
          <w:rPr>
            <w:noProof/>
            <w:webHidden/>
          </w:rPr>
          <w:fldChar w:fldCharType="begin"/>
        </w:r>
        <w:r>
          <w:rPr>
            <w:noProof/>
            <w:webHidden/>
          </w:rPr>
          <w:instrText xml:space="preserve"> PAGEREF _Toc135814598 \h </w:instrText>
        </w:r>
        <w:r>
          <w:rPr>
            <w:noProof/>
            <w:webHidden/>
          </w:rPr>
        </w:r>
        <w:r>
          <w:rPr>
            <w:noProof/>
            <w:webHidden/>
          </w:rPr>
          <w:fldChar w:fldCharType="separate"/>
        </w:r>
        <w:r>
          <w:rPr>
            <w:noProof/>
            <w:webHidden/>
          </w:rPr>
          <w:t>5</w:t>
        </w:r>
        <w:r>
          <w:rPr>
            <w:noProof/>
            <w:webHidden/>
          </w:rPr>
          <w:fldChar w:fldCharType="end"/>
        </w:r>
      </w:hyperlink>
    </w:p>
    <w:p w14:paraId="5DDA2256" w14:textId="57B2C787" w:rsidR="00F43F94" w:rsidRDefault="00F43F94" w:rsidP="00F43F94">
      <w:pPr>
        <w:pStyle w:val="TOC2"/>
        <w:rPr>
          <w:rFonts w:eastAsiaTheme="minorEastAsia"/>
          <w:noProof/>
          <w:sz w:val="22"/>
          <w:lang w:eastAsia="en-GB"/>
        </w:rPr>
      </w:pPr>
      <w:hyperlink w:anchor="_Toc135814599" w:history="1">
        <w:r w:rsidRPr="00D077C9">
          <w:rPr>
            <w:rStyle w:val="Hyperlink"/>
            <w:noProof/>
          </w:rPr>
          <w:t>Proposer’s solution</w:t>
        </w:r>
        <w:r>
          <w:rPr>
            <w:noProof/>
            <w:webHidden/>
          </w:rPr>
          <w:tab/>
        </w:r>
        <w:r>
          <w:rPr>
            <w:noProof/>
            <w:webHidden/>
          </w:rPr>
          <w:fldChar w:fldCharType="begin"/>
        </w:r>
        <w:r>
          <w:rPr>
            <w:noProof/>
            <w:webHidden/>
          </w:rPr>
          <w:instrText xml:space="preserve"> PAGEREF _Toc135814599 \h </w:instrText>
        </w:r>
        <w:r>
          <w:rPr>
            <w:noProof/>
            <w:webHidden/>
          </w:rPr>
        </w:r>
        <w:r>
          <w:rPr>
            <w:noProof/>
            <w:webHidden/>
          </w:rPr>
          <w:fldChar w:fldCharType="separate"/>
        </w:r>
        <w:r>
          <w:rPr>
            <w:noProof/>
            <w:webHidden/>
          </w:rPr>
          <w:t>5</w:t>
        </w:r>
        <w:r>
          <w:rPr>
            <w:noProof/>
            <w:webHidden/>
          </w:rPr>
          <w:fldChar w:fldCharType="end"/>
        </w:r>
      </w:hyperlink>
    </w:p>
    <w:p w14:paraId="14641E94" w14:textId="57C531FC" w:rsidR="00F43F94" w:rsidRDefault="00F43F94" w:rsidP="00F43F94">
      <w:pPr>
        <w:pStyle w:val="TOC1"/>
        <w:rPr>
          <w:rFonts w:eastAsiaTheme="minorEastAsia"/>
          <w:noProof/>
          <w:sz w:val="22"/>
          <w:lang w:eastAsia="en-GB"/>
        </w:rPr>
      </w:pPr>
      <w:hyperlink w:anchor="_Toc135814600" w:history="1">
        <w:r w:rsidRPr="00D077C9">
          <w:rPr>
            <w:rStyle w:val="Hyperlink"/>
            <w:noProof/>
          </w:rPr>
          <w:t>Workgroup considerations</w:t>
        </w:r>
        <w:r>
          <w:rPr>
            <w:noProof/>
            <w:webHidden/>
          </w:rPr>
          <w:tab/>
        </w:r>
        <w:r>
          <w:rPr>
            <w:noProof/>
            <w:webHidden/>
          </w:rPr>
          <w:fldChar w:fldCharType="begin"/>
        </w:r>
        <w:r>
          <w:rPr>
            <w:noProof/>
            <w:webHidden/>
          </w:rPr>
          <w:instrText xml:space="preserve"> PAGEREF _Toc135814600 \h </w:instrText>
        </w:r>
        <w:r>
          <w:rPr>
            <w:noProof/>
            <w:webHidden/>
          </w:rPr>
        </w:r>
        <w:r>
          <w:rPr>
            <w:noProof/>
            <w:webHidden/>
          </w:rPr>
          <w:fldChar w:fldCharType="separate"/>
        </w:r>
        <w:r>
          <w:rPr>
            <w:noProof/>
            <w:webHidden/>
          </w:rPr>
          <w:t>5</w:t>
        </w:r>
        <w:r>
          <w:rPr>
            <w:noProof/>
            <w:webHidden/>
          </w:rPr>
          <w:fldChar w:fldCharType="end"/>
        </w:r>
      </w:hyperlink>
    </w:p>
    <w:p w14:paraId="5FF5C55E" w14:textId="02CE0EFA" w:rsidR="00F43F94" w:rsidRDefault="00F43F94" w:rsidP="00F43F94">
      <w:pPr>
        <w:pStyle w:val="TOC2"/>
        <w:rPr>
          <w:rFonts w:eastAsiaTheme="minorEastAsia"/>
          <w:noProof/>
          <w:sz w:val="22"/>
          <w:lang w:eastAsia="en-GB"/>
        </w:rPr>
      </w:pPr>
      <w:hyperlink w:anchor="_Toc135814601" w:history="1">
        <w:r w:rsidRPr="00D077C9">
          <w:rPr>
            <w:rStyle w:val="Hyperlink"/>
            <w:noProof/>
          </w:rPr>
          <w:t>Draft legal text</w:t>
        </w:r>
        <w:r>
          <w:rPr>
            <w:noProof/>
            <w:webHidden/>
          </w:rPr>
          <w:tab/>
        </w:r>
        <w:r>
          <w:rPr>
            <w:noProof/>
            <w:webHidden/>
          </w:rPr>
          <w:fldChar w:fldCharType="begin"/>
        </w:r>
        <w:r>
          <w:rPr>
            <w:noProof/>
            <w:webHidden/>
          </w:rPr>
          <w:instrText xml:space="preserve"> PAGEREF _Toc135814601 \h </w:instrText>
        </w:r>
        <w:r>
          <w:rPr>
            <w:noProof/>
            <w:webHidden/>
          </w:rPr>
        </w:r>
        <w:r>
          <w:rPr>
            <w:noProof/>
            <w:webHidden/>
          </w:rPr>
          <w:fldChar w:fldCharType="separate"/>
        </w:r>
        <w:r>
          <w:rPr>
            <w:noProof/>
            <w:webHidden/>
          </w:rPr>
          <w:t>7</w:t>
        </w:r>
        <w:r>
          <w:rPr>
            <w:noProof/>
            <w:webHidden/>
          </w:rPr>
          <w:fldChar w:fldCharType="end"/>
        </w:r>
      </w:hyperlink>
    </w:p>
    <w:p w14:paraId="72A18A6D" w14:textId="608BFB38" w:rsidR="00F43F94" w:rsidRDefault="00F43F94" w:rsidP="00F43F94">
      <w:pPr>
        <w:pStyle w:val="TOC1"/>
        <w:rPr>
          <w:rFonts w:eastAsiaTheme="minorEastAsia"/>
          <w:noProof/>
          <w:sz w:val="22"/>
          <w:lang w:eastAsia="en-GB"/>
        </w:rPr>
      </w:pPr>
      <w:hyperlink w:anchor="_Toc135814602" w:history="1">
        <w:r w:rsidRPr="00D077C9">
          <w:rPr>
            <w:rStyle w:val="Hyperlink"/>
            <w:noProof/>
          </w:rPr>
          <w:t>What is the impact of this change?</w:t>
        </w:r>
        <w:r>
          <w:rPr>
            <w:noProof/>
            <w:webHidden/>
          </w:rPr>
          <w:tab/>
        </w:r>
        <w:r>
          <w:rPr>
            <w:noProof/>
            <w:webHidden/>
          </w:rPr>
          <w:fldChar w:fldCharType="begin"/>
        </w:r>
        <w:r>
          <w:rPr>
            <w:noProof/>
            <w:webHidden/>
          </w:rPr>
          <w:instrText xml:space="preserve"> PAGEREF _Toc135814602 \h </w:instrText>
        </w:r>
        <w:r>
          <w:rPr>
            <w:noProof/>
            <w:webHidden/>
          </w:rPr>
        </w:r>
        <w:r>
          <w:rPr>
            <w:noProof/>
            <w:webHidden/>
          </w:rPr>
          <w:fldChar w:fldCharType="separate"/>
        </w:r>
        <w:r>
          <w:rPr>
            <w:noProof/>
            <w:webHidden/>
          </w:rPr>
          <w:t>7</w:t>
        </w:r>
        <w:r>
          <w:rPr>
            <w:noProof/>
            <w:webHidden/>
          </w:rPr>
          <w:fldChar w:fldCharType="end"/>
        </w:r>
      </w:hyperlink>
    </w:p>
    <w:p w14:paraId="3A486B4A" w14:textId="2ECEBEA8" w:rsidR="00F43F94" w:rsidRDefault="00F43F94">
      <w:pPr>
        <w:pStyle w:val="TOC3"/>
        <w:tabs>
          <w:tab w:val="right" w:leader="dot" w:pos="9486"/>
        </w:tabs>
        <w:rPr>
          <w:rFonts w:eastAsiaTheme="minorEastAsia"/>
          <w:noProof/>
          <w:sz w:val="22"/>
          <w:lang w:eastAsia="en-GB"/>
        </w:rPr>
      </w:pPr>
      <w:hyperlink w:anchor="_Toc135814603" w:history="1">
        <w:r w:rsidRPr="00D077C9">
          <w:rPr>
            <w:rStyle w:val="Hyperlink"/>
            <w:rFonts w:ascii="Arial" w:eastAsia="Arial" w:hAnsi="Arial" w:cs="Arial"/>
            <w:bCs/>
            <w:noProof/>
          </w:rPr>
          <w:t>Proposer’s assessment against SQSS Objectives</w:t>
        </w:r>
        <w:r>
          <w:rPr>
            <w:noProof/>
            <w:webHidden/>
          </w:rPr>
          <w:tab/>
        </w:r>
        <w:r>
          <w:rPr>
            <w:noProof/>
            <w:webHidden/>
          </w:rPr>
          <w:fldChar w:fldCharType="begin"/>
        </w:r>
        <w:r>
          <w:rPr>
            <w:noProof/>
            <w:webHidden/>
          </w:rPr>
          <w:instrText xml:space="preserve"> PAGEREF _Toc135814603 \h </w:instrText>
        </w:r>
        <w:r>
          <w:rPr>
            <w:noProof/>
            <w:webHidden/>
          </w:rPr>
        </w:r>
        <w:r>
          <w:rPr>
            <w:noProof/>
            <w:webHidden/>
          </w:rPr>
          <w:fldChar w:fldCharType="separate"/>
        </w:r>
        <w:r>
          <w:rPr>
            <w:noProof/>
            <w:webHidden/>
          </w:rPr>
          <w:t>7</w:t>
        </w:r>
        <w:r>
          <w:rPr>
            <w:noProof/>
            <w:webHidden/>
          </w:rPr>
          <w:fldChar w:fldCharType="end"/>
        </w:r>
      </w:hyperlink>
    </w:p>
    <w:p w14:paraId="0748BABF" w14:textId="5C3AC2D6" w:rsidR="00F43F94" w:rsidRDefault="00F43F94" w:rsidP="00F43F94">
      <w:pPr>
        <w:pStyle w:val="TOC1"/>
        <w:rPr>
          <w:rFonts w:eastAsiaTheme="minorEastAsia"/>
          <w:noProof/>
          <w:sz w:val="22"/>
          <w:lang w:eastAsia="en-GB"/>
        </w:rPr>
      </w:pPr>
      <w:hyperlink w:anchor="_Toc135814604" w:history="1">
        <w:r w:rsidRPr="00D077C9">
          <w:rPr>
            <w:rStyle w:val="Hyperlink"/>
            <w:noProof/>
          </w:rPr>
          <w:t>When will this change take place?</w:t>
        </w:r>
        <w:r>
          <w:rPr>
            <w:noProof/>
            <w:webHidden/>
          </w:rPr>
          <w:tab/>
        </w:r>
        <w:r>
          <w:rPr>
            <w:noProof/>
            <w:webHidden/>
          </w:rPr>
          <w:fldChar w:fldCharType="begin"/>
        </w:r>
        <w:r>
          <w:rPr>
            <w:noProof/>
            <w:webHidden/>
          </w:rPr>
          <w:instrText xml:space="preserve"> PAGEREF _Toc135814604 \h </w:instrText>
        </w:r>
        <w:r>
          <w:rPr>
            <w:noProof/>
            <w:webHidden/>
          </w:rPr>
        </w:r>
        <w:r>
          <w:rPr>
            <w:noProof/>
            <w:webHidden/>
          </w:rPr>
          <w:fldChar w:fldCharType="separate"/>
        </w:r>
        <w:r>
          <w:rPr>
            <w:noProof/>
            <w:webHidden/>
          </w:rPr>
          <w:t>8</w:t>
        </w:r>
        <w:r>
          <w:rPr>
            <w:noProof/>
            <w:webHidden/>
          </w:rPr>
          <w:fldChar w:fldCharType="end"/>
        </w:r>
      </w:hyperlink>
    </w:p>
    <w:p w14:paraId="0C30E218" w14:textId="3BD128DC" w:rsidR="00F43F94" w:rsidRDefault="00F43F94">
      <w:pPr>
        <w:pStyle w:val="TOC3"/>
        <w:tabs>
          <w:tab w:val="right" w:leader="dot" w:pos="9486"/>
        </w:tabs>
        <w:rPr>
          <w:rFonts w:eastAsiaTheme="minorEastAsia"/>
          <w:noProof/>
          <w:sz w:val="22"/>
          <w:lang w:eastAsia="en-GB"/>
        </w:rPr>
      </w:pPr>
      <w:hyperlink w:anchor="_Toc135814605" w:history="1">
        <w:r w:rsidRPr="00D077C9">
          <w:rPr>
            <w:rStyle w:val="Hyperlink"/>
            <w:noProof/>
          </w:rPr>
          <w:t>Implementation date</w:t>
        </w:r>
        <w:r>
          <w:rPr>
            <w:noProof/>
            <w:webHidden/>
          </w:rPr>
          <w:tab/>
        </w:r>
        <w:r>
          <w:rPr>
            <w:noProof/>
            <w:webHidden/>
          </w:rPr>
          <w:fldChar w:fldCharType="begin"/>
        </w:r>
        <w:r>
          <w:rPr>
            <w:noProof/>
            <w:webHidden/>
          </w:rPr>
          <w:instrText xml:space="preserve"> PAGEREF _Toc135814605 \h </w:instrText>
        </w:r>
        <w:r>
          <w:rPr>
            <w:noProof/>
            <w:webHidden/>
          </w:rPr>
        </w:r>
        <w:r>
          <w:rPr>
            <w:noProof/>
            <w:webHidden/>
          </w:rPr>
          <w:fldChar w:fldCharType="separate"/>
        </w:r>
        <w:r>
          <w:rPr>
            <w:noProof/>
            <w:webHidden/>
          </w:rPr>
          <w:t>8</w:t>
        </w:r>
        <w:r>
          <w:rPr>
            <w:noProof/>
            <w:webHidden/>
          </w:rPr>
          <w:fldChar w:fldCharType="end"/>
        </w:r>
      </w:hyperlink>
    </w:p>
    <w:p w14:paraId="4A5E68BE" w14:textId="64C71BA3" w:rsidR="00F43F94" w:rsidRDefault="00F43F94">
      <w:pPr>
        <w:pStyle w:val="TOC3"/>
        <w:tabs>
          <w:tab w:val="right" w:leader="dot" w:pos="9486"/>
        </w:tabs>
        <w:rPr>
          <w:rFonts w:eastAsiaTheme="minorEastAsia"/>
          <w:noProof/>
          <w:sz w:val="22"/>
          <w:lang w:eastAsia="en-GB"/>
        </w:rPr>
      </w:pPr>
      <w:hyperlink w:anchor="_Toc135814606" w:history="1">
        <w:r w:rsidRPr="00D077C9">
          <w:rPr>
            <w:rStyle w:val="Hyperlink"/>
            <w:rFonts w:ascii="Arial" w:eastAsia="Arial" w:hAnsi="Arial" w:cs="Arial"/>
            <w:bCs/>
            <w:noProof/>
          </w:rPr>
          <w:t>This would provide clear obligations on parties so the requirements of the ESRS can be met by 31 December 2026.</w:t>
        </w:r>
        <w:r>
          <w:rPr>
            <w:noProof/>
            <w:webHidden/>
          </w:rPr>
          <w:tab/>
        </w:r>
        <w:r>
          <w:rPr>
            <w:noProof/>
            <w:webHidden/>
          </w:rPr>
          <w:fldChar w:fldCharType="begin"/>
        </w:r>
        <w:r>
          <w:rPr>
            <w:noProof/>
            <w:webHidden/>
          </w:rPr>
          <w:instrText xml:space="preserve"> PAGEREF _Toc135814606 \h </w:instrText>
        </w:r>
        <w:r>
          <w:rPr>
            <w:noProof/>
            <w:webHidden/>
          </w:rPr>
        </w:r>
        <w:r>
          <w:rPr>
            <w:noProof/>
            <w:webHidden/>
          </w:rPr>
          <w:fldChar w:fldCharType="separate"/>
        </w:r>
        <w:r>
          <w:rPr>
            <w:noProof/>
            <w:webHidden/>
          </w:rPr>
          <w:t>8</w:t>
        </w:r>
        <w:r>
          <w:rPr>
            <w:noProof/>
            <w:webHidden/>
          </w:rPr>
          <w:fldChar w:fldCharType="end"/>
        </w:r>
      </w:hyperlink>
    </w:p>
    <w:p w14:paraId="22E51971" w14:textId="45BE94A7" w:rsidR="00F43F94" w:rsidRDefault="00F43F94">
      <w:pPr>
        <w:pStyle w:val="TOC3"/>
        <w:tabs>
          <w:tab w:val="right" w:leader="dot" w:pos="9486"/>
        </w:tabs>
        <w:rPr>
          <w:rFonts w:eastAsiaTheme="minorEastAsia"/>
          <w:noProof/>
          <w:sz w:val="22"/>
          <w:lang w:eastAsia="en-GB"/>
        </w:rPr>
      </w:pPr>
      <w:hyperlink w:anchor="_Toc135814607" w:history="1">
        <w:r w:rsidRPr="00D077C9">
          <w:rPr>
            <w:rStyle w:val="Hyperlink"/>
            <w:noProof/>
          </w:rPr>
          <w:t>Date decision required by</w:t>
        </w:r>
        <w:r>
          <w:rPr>
            <w:noProof/>
            <w:webHidden/>
          </w:rPr>
          <w:tab/>
        </w:r>
        <w:r>
          <w:rPr>
            <w:noProof/>
            <w:webHidden/>
          </w:rPr>
          <w:fldChar w:fldCharType="begin"/>
        </w:r>
        <w:r>
          <w:rPr>
            <w:noProof/>
            <w:webHidden/>
          </w:rPr>
          <w:instrText xml:space="preserve"> PAGEREF _Toc135814607 \h </w:instrText>
        </w:r>
        <w:r>
          <w:rPr>
            <w:noProof/>
            <w:webHidden/>
          </w:rPr>
        </w:r>
        <w:r>
          <w:rPr>
            <w:noProof/>
            <w:webHidden/>
          </w:rPr>
          <w:fldChar w:fldCharType="separate"/>
        </w:r>
        <w:r>
          <w:rPr>
            <w:noProof/>
            <w:webHidden/>
          </w:rPr>
          <w:t>8</w:t>
        </w:r>
        <w:r>
          <w:rPr>
            <w:noProof/>
            <w:webHidden/>
          </w:rPr>
          <w:fldChar w:fldCharType="end"/>
        </w:r>
      </w:hyperlink>
    </w:p>
    <w:p w14:paraId="4A0DC46A" w14:textId="475D5DC3" w:rsidR="00F43F94" w:rsidRDefault="00F43F94">
      <w:pPr>
        <w:pStyle w:val="TOC3"/>
        <w:tabs>
          <w:tab w:val="right" w:leader="dot" w:pos="9486"/>
        </w:tabs>
        <w:rPr>
          <w:rFonts w:eastAsiaTheme="minorEastAsia"/>
          <w:noProof/>
          <w:sz w:val="22"/>
          <w:lang w:eastAsia="en-GB"/>
        </w:rPr>
      </w:pPr>
      <w:hyperlink w:anchor="_Toc135814608" w:history="1">
        <w:r w:rsidRPr="00D077C9">
          <w:rPr>
            <w:rStyle w:val="Hyperlink"/>
            <w:noProof/>
          </w:rPr>
          <w:t>Implementation approach</w:t>
        </w:r>
        <w:r>
          <w:rPr>
            <w:noProof/>
            <w:webHidden/>
          </w:rPr>
          <w:tab/>
        </w:r>
        <w:r>
          <w:rPr>
            <w:noProof/>
            <w:webHidden/>
          </w:rPr>
          <w:fldChar w:fldCharType="begin"/>
        </w:r>
        <w:r>
          <w:rPr>
            <w:noProof/>
            <w:webHidden/>
          </w:rPr>
          <w:instrText xml:space="preserve"> PAGEREF _Toc135814608 \h </w:instrText>
        </w:r>
        <w:r>
          <w:rPr>
            <w:noProof/>
            <w:webHidden/>
          </w:rPr>
        </w:r>
        <w:r>
          <w:rPr>
            <w:noProof/>
            <w:webHidden/>
          </w:rPr>
          <w:fldChar w:fldCharType="separate"/>
        </w:r>
        <w:r>
          <w:rPr>
            <w:noProof/>
            <w:webHidden/>
          </w:rPr>
          <w:t>8</w:t>
        </w:r>
        <w:r>
          <w:rPr>
            <w:noProof/>
            <w:webHidden/>
          </w:rPr>
          <w:fldChar w:fldCharType="end"/>
        </w:r>
      </w:hyperlink>
    </w:p>
    <w:p w14:paraId="0D34F179" w14:textId="7EBBBE6F" w:rsidR="00F43F94" w:rsidRDefault="00F43F94" w:rsidP="00F43F94">
      <w:pPr>
        <w:pStyle w:val="TOC1"/>
        <w:rPr>
          <w:rFonts w:eastAsiaTheme="minorEastAsia"/>
          <w:noProof/>
          <w:sz w:val="22"/>
          <w:lang w:eastAsia="en-GB"/>
        </w:rPr>
      </w:pPr>
      <w:hyperlink w:anchor="_Toc135814609" w:history="1">
        <w:r w:rsidRPr="00D077C9">
          <w:rPr>
            <w:rStyle w:val="Hyperlink"/>
            <w:noProof/>
          </w:rPr>
          <w:t>Interactions</w:t>
        </w:r>
        <w:r>
          <w:rPr>
            <w:noProof/>
            <w:webHidden/>
          </w:rPr>
          <w:tab/>
        </w:r>
        <w:r>
          <w:rPr>
            <w:noProof/>
            <w:webHidden/>
          </w:rPr>
          <w:fldChar w:fldCharType="begin"/>
        </w:r>
        <w:r>
          <w:rPr>
            <w:noProof/>
            <w:webHidden/>
          </w:rPr>
          <w:instrText xml:space="preserve"> PAGEREF _Toc135814609 \h </w:instrText>
        </w:r>
        <w:r>
          <w:rPr>
            <w:noProof/>
            <w:webHidden/>
          </w:rPr>
        </w:r>
        <w:r>
          <w:rPr>
            <w:noProof/>
            <w:webHidden/>
          </w:rPr>
          <w:fldChar w:fldCharType="separate"/>
        </w:r>
        <w:r>
          <w:rPr>
            <w:noProof/>
            <w:webHidden/>
          </w:rPr>
          <w:t>8</w:t>
        </w:r>
        <w:r>
          <w:rPr>
            <w:noProof/>
            <w:webHidden/>
          </w:rPr>
          <w:fldChar w:fldCharType="end"/>
        </w:r>
      </w:hyperlink>
    </w:p>
    <w:p w14:paraId="43207610" w14:textId="4BEF24E6" w:rsidR="00F43F94" w:rsidRDefault="00F43F94" w:rsidP="00F43F94">
      <w:pPr>
        <w:pStyle w:val="TOC1"/>
        <w:rPr>
          <w:rFonts w:eastAsiaTheme="minorEastAsia"/>
          <w:noProof/>
          <w:sz w:val="22"/>
          <w:lang w:eastAsia="en-GB"/>
        </w:rPr>
      </w:pPr>
      <w:hyperlink w:anchor="_Toc135814610" w:history="1">
        <w:r w:rsidRPr="00D077C9">
          <w:rPr>
            <w:rStyle w:val="Hyperlink"/>
            <w:noProof/>
          </w:rPr>
          <w:t>How to respond</w:t>
        </w:r>
        <w:r>
          <w:rPr>
            <w:noProof/>
            <w:webHidden/>
          </w:rPr>
          <w:tab/>
        </w:r>
        <w:r>
          <w:rPr>
            <w:noProof/>
            <w:webHidden/>
          </w:rPr>
          <w:fldChar w:fldCharType="begin"/>
        </w:r>
        <w:r>
          <w:rPr>
            <w:noProof/>
            <w:webHidden/>
          </w:rPr>
          <w:instrText xml:space="preserve"> PAGEREF _Toc135814610 \h </w:instrText>
        </w:r>
        <w:r>
          <w:rPr>
            <w:noProof/>
            <w:webHidden/>
          </w:rPr>
        </w:r>
        <w:r>
          <w:rPr>
            <w:noProof/>
            <w:webHidden/>
          </w:rPr>
          <w:fldChar w:fldCharType="separate"/>
        </w:r>
        <w:r>
          <w:rPr>
            <w:noProof/>
            <w:webHidden/>
          </w:rPr>
          <w:t>9</w:t>
        </w:r>
        <w:r>
          <w:rPr>
            <w:noProof/>
            <w:webHidden/>
          </w:rPr>
          <w:fldChar w:fldCharType="end"/>
        </w:r>
      </w:hyperlink>
    </w:p>
    <w:p w14:paraId="4F5E2C1D" w14:textId="0715A837" w:rsidR="00F43F94" w:rsidRDefault="00F43F94" w:rsidP="00F43F94">
      <w:pPr>
        <w:pStyle w:val="TOC2"/>
        <w:rPr>
          <w:rFonts w:eastAsiaTheme="minorEastAsia"/>
          <w:noProof/>
          <w:sz w:val="22"/>
          <w:lang w:eastAsia="en-GB"/>
        </w:rPr>
      </w:pPr>
      <w:hyperlink w:anchor="_Toc135814611" w:history="1">
        <w:r w:rsidRPr="00D077C9">
          <w:rPr>
            <w:rStyle w:val="Hyperlink"/>
            <w:noProof/>
          </w:rPr>
          <w:t>Standard Workgroup consultation questions</w:t>
        </w:r>
        <w:r>
          <w:rPr>
            <w:noProof/>
            <w:webHidden/>
          </w:rPr>
          <w:tab/>
        </w:r>
        <w:r>
          <w:rPr>
            <w:noProof/>
            <w:webHidden/>
          </w:rPr>
          <w:fldChar w:fldCharType="begin"/>
        </w:r>
        <w:r>
          <w:rPr>
            <w:noProof/>
            <w:webHidden/>
          </w:rPr>
          <w:instrText xml:space="preserve"> PAGEREF _Toc135814611 \h </w:instrText>
        </w:r>
        <w:r>
          <w:rPr>
            <w:noProof/>
            <w:webHidden/>
          </w:rPr>
        </w:r>
        <w:r>
          <w:rPr>
            <w:noProof/>
            <w:webHidden/>
          </w:rPr>
          <w:fldChar w:fldCharType="separate"/>
        </w:r>
        <w:r>
          <w:rPr>
            <w:noProof/>
            <w:webHidden/>
          </w:rPr>
          <w:t>9</w:t>
        </w:r>
        <w:r>
          <w:rPr>
            <w:noProof/>
            <w:webHidden/>
          </w:rPr>
          <w:fldChar w:fldCharType="end"/>
        </w:r>
      </w:hyperlink>
    </w:p>
    <w:p w14:paraId="6ACF2861" w14:textId="71C93B64" w:rsidR="00F43F94" w:rsidRDefault="00F43F94" w:rsidP="00F43F94">
      <w:pPr>
        <w:pStyle w:val="TOC2"/>
        <w:rPr>
          <w:rFonts w:eastAsiaTheme="minorEastAsia"/>
          <w:noProof/>
          <w:sz w:val="22"/>
          <w:lang w:eastAsia="en-GB"/>
        </w:rPr>
      </w:pPr>
      <w:hyperlink w:anchor="_Toc135814612" w:history="1">
        <w:r w:rsidRPr="00D077C9">
          <w:rPr>
            <w:rStyle w:val="Hyperlink"/>
            <w:noProof/>
          </w:rPr>
          <w:t>Specific Workgroup consultation questions</w:t>
        </w:r>
        <w:r>
          <w:rPr>
            <w:noProof/>
            <w:webHidden/>
          </w:rPr>
          <w:tab/>
        </w:r>
        <w:r>
          <w:rPr>
            <w:noProof/>
            <w:webHidden/>
          </w:rPr>
          <w:fldChar w:fldCharType="begin"/>
        </w:r>
        <w:r>
          <w:rPr>
            <w:noProof/>
            <w:webHidden/>
          </w:rPr>
          <w:instrText xml:space="preserve"> PAGEREF _Toc135814612 \h </w:instrText>
        </w:r>
        <w:r>
          <w:rPr>
            <w:noProof/>
            <w:webHidden/>
          </w:rPr>
        </w:r>
        <w:r>
          <w:rPr>
            <w:noProof/>
            <w:webHidden/>
          </w:rPr>
          <w:fldChar w:fldCharType="separate"/>
        </w:r>
        <w:r>
          <w:rPr>
            <w:noProof/>
            <w:webHidden/>
          </w:rPr>
          <w:t>9</w:t>
        </w:r>
        <w:r>
          <w:rPr>
            <w:noProof/>
            <w:webHidden/>
          </w:rPr>
          <w:fldChar w:fldCharType="end"/>
        </w:r>
      </w:hyperlink>
    </w:p>
    <w:p w14:paraId="284CF4E5" w14:textId="1087FB7B" w:rsidR="00F43F94" w:rsidRDefault="00F43F94" w:rsidP="00F43F94">
      <w:pPr>
        <w:pStyle w:val="TOC1"/>
        <w:rPr>
          <w:rFonts w:eastAsiaTheme="minorEastAsia"/>
          <w:noProof/>
          <w:sz w:val="22"/>
          <w:lang w:eastAsia="en-GB"/>
        </w:rPr>
      </w:pPr>
      <w:hyperlink w:anchor="_Toc135814613" w:history="1">
        <w:r w:rsidRPr="00D077C9">
          <w:rPr>
            <w:rStyle w:val="Hyperlink"/>
            <w:noProof/>
          </w:rPr>
          <w:t>Acronyms, key terms, and reference material</w:t>
        </w:r>
        <w:r>
          <w:rPr>
            <w:noProof/>
            <w:webHidden/>
          </w:rPr>
          <w:tab/>
        </w:r>
        <w:r>
          <w:rPr>
            <w:noProof/>
            <w:webHidden/>
          </w:rPr>
          <w:fldChar w:fldCharType="begin"/>
        </w:r>
        <w:r>
          <w:rPr>
            <w:noProof/>
            <w:webHidden/>
          </w:rPr>
          <w:instrText xml:space="preserve"> PAGEREF _Toc135814613 \h </w:instrText>
        </w:r>
        <w:r>
          <w:rPr>
            <w:noProof/>
            <w:webHidden/>
          </w:rPr>
        </w:r>
        <w:r>
          <w:rPr>
            <w:noProof/>
            <w:webHidden/>
          </w:rPr>
          <w:fldChar w:fldCharType="separate"/>
        </w:r>
        <w:r>
          <w:rPr>
            <w:noProof/>
            <w:webHidden/>
          </w:rPr>
          <w:t>9</w:t>
        </w:r>
        <w:r>
          <w:rPr>
            <w:noProof/>
            <w:webHidden/>
          </w:rPr>
          <w:fldChar w:fldCharType="end"/>
        </w:r>
      </w:hyperlink>
    </w:p>
    <w:p w14:paraId="2B5BBF26" w14:textId="0D2FEC07" w:rsidR="00F43F94" w:rsidRDefault="00F43F94">
      <w:pPr>
        <w:pStyle w:val="TOC3"/>
        <w:tabs>
          <w:tab w:val="right" w:leader="dot" w:pos="9486"/>
        </w:tabs>
        <w:rPr>
          <w:rFonts w:eastAsiaTheme="minorEastAsia"/>
          <w:noProof/>
          <w:sz w:val="22"/>
          <w:lang w:eastAsia="en-GB"/>
        </w:rPr>
      </w:pPr>
      <w:hyperlink w:anchor="_Toc135814614" w:history="1">
        <w:r w:rsidRPr="00D077C9">
          <w:rPr>
            <w:rStyle w:val="Hyperlink"/>
            <w:noProof/>
          </w:rPr>
          <w:t>Reference material</w:t>
        </w:r>
        <w:r>
          <w:rPr>
            <w:noProof/>
            <w:webHidden/>
          </w:rPr>
          <w:tab/>
        </w:r>
        <w:r>
          <w:rPr>
            <w:noProof/>
            <w:webHidden/>
          </w:rPr>
          <w:fldChar w:fldCharType="begin"/>
        </w:r>
        <w:r>
          <w:rPr>
            <w:noProof/>
            <w:webHidden/>
          </w:rPr>
          <w:instrText xml:space="preserve"> PAGEREF _Toc135814614 \h </w:instrText>
        </w:r>
        <w:r>
          <w:rPr>
            <w:noProof/>
            <w:webHidden/>
          </w:rPr>
        </w:r>
        <w:r>
          <w:rPr>
            <w:noProof/>
            <w:webHidden/>
          </w:rPr>
          <w:fldChar w:fldCharType="separate"/>
        </w:r>
        <w:r>
          <w:rPr>
            <w:noProof/>
            <w:webHidden/>
          </w:rPr>
          <w:t>10</w:t>
        </w:r>
        <w:r>
          <w:rPr>
            <w:noProof/>
            <w:webHidden/>
          </w:rPr>
          <w:fldChar w:fldCharType="end"/>
        </w:r>
      </w:hyperlink>
    </w:p>
    <w:p w14:paraId="79C0D2FE" w14:textId="27510957" w:rsidR="00F43F94" w:rsidRDefault="00F43F94" w:rsidP="00F43F94">
      <w:pPr>
        <w:pStyle w:val="TOC1"/>
        <w:rPr>
          <w:rFonts w:eastAsiaTheme="minorEastAsia"/>
          <w:noProof/>
          <w:sz w:val="22"/>
          <w:lang w:eastAsia="en-GB"/>
        </w:rPr>
      </w:pPr>
      <w:hyperlink w:anchor="_Toc135814615" w:history="1">
        <w:r w:rsidRPr="00D077C9">
          <w:rPr>
            <w:rStyle w:val="Hyperlink"/>
            <w:noProof/>
          </w:rPr>
          <w:t>Annexes</w:t>
        </w:r>
        <w:r>
          <w:rPr>
            <w:noProof/>
            <w:webHidden/>
          </w:rPr>
          <w:tab/>
        </w:r>
        <w:r>
          <w:rPr>
            <w:noProof/>
            <w:webHidden/>
          </w:rPr>
          <w:fldChar w:fldCharType="begin"/>
        </w:r>
        <w:r>
          <w:rPr>
            <w:noProof/>
            <w:webHidden/>
          </w:rPr>
          <w:instrText xml:space="preserve"> PAGEREF _Toc135814615 \h </w:instrText>
        </w:r>
        <w:r>
          <w:rPr>
            <w:noProof/>
            <w:webHidden/>
          </w:rPr>
        </w:r>
        <w:r>
          <w:rPr>
            <w:noProof/>
            <w:webHidden/>
          </w:rPr>
          <w:fldChar w:fldCharType="separate"/>
        </w:r>
        <w:r>
          <w:rPr>
            <w:noProof/>
            <w:webHidden/>
          </w:rPr>
          <w:t>10</w:t>
        </w:r>
        <w:r>
          <w:rPr>
            <w:noProof/>
            <w:webHidden/>
          </w:rPr>
          <w:fldChar w:fldCharType="end"/>
        </w:r>
      </w:hyperlink>
    </w:p>
    <w:p w14:paraId="69BDBEE1" w14:textId="77777777" w:rsidR="005603D9" w:rsidRDefault="005603D9" w:rsidP="005603D9">
      <w:r>
        <w:fldChar w:fldCharType="end"/>
      </w:r>
    </w:p>
    <w:p w14:paraId="2F50A3DE" w14:textId="77777777" w:rsidR="005603D9" w:rsidRPr="005603D9" w:rsidRDefault="005603D9" w:rsidP="005603D9"/>
    <w:p w14:paraId="43AB453A" w14:textId="77777777" w:rsidR="009A206C" w:rsidRDefault="009A206C">
      <w:pPr>
        <w:rPr>
          <w:rFonts w:asciiTheme="majorHAnsi" w:eastAsiaTheme="majorEastAsia" w:hAnsiTheme="majorHAnsi" w:cstheme="majorBidi"/>
          <w:b/>
          <w:color w:val="FFFFFF" w:themeColor="background1"/>
          <w:sz w:val="28"/>
          <w:szCs w:val="32"/>
        </w:rPr>
      </w:pPr>
      <w:bookmarkStart w:id="11" w:name="_Toc58482270"/>
      <w:r>
        <w:br w:type="page"/>
      </w:r>
    </w:p>
    <w:p w14:paraId="1C8BAA26" w14:textId="77777777" w:rsidR="001E1568" w:rsidRDefault="1206C79A" w:rsidP="005E188C">
      <w:pPr>
        <w:pStyle w:val="Heading1"/>
      </w:pPr>
      <w:bookmarkStart w:id="12" w:name="_Executive_summary_1"/>
      <w:bookmarkStart w:id="13" w:name="_Toc58837630"/>
      <w:bookmarkStart w:id="14" w:name="_Toc135814595"/>
      <w:bookmarkEnd w:id="11"/>
      <w:bookmarkEnd w:id="12"/>
      <w:r>
        <w:lastRenderedPageBreak/>
        <w:t xml:space="preserve">Executive </w:t>
      </w:r>
      <w:r w:rsidR="1B11C929">
        <w:t>s</w:t>
      </w:r>
      <w:r>
        <w:t>ummary</w:t>
      </w:r>
      <w:bookmarkEnd w:id="14"/>
    </w:p>
    <w:p w14:paraId="29F9B55D" w14:textId="71CEB70E" w:rsidR="0DF692C7" w:rsidRDefault="0DF692C7" w:rsidP="0E332EC8">
      <w:pPr>
        <w:rPr>
          <w:rFonts w:ascii="Times New Roman" w:hAnsi="Times New Roman"/>
        </w:rPr>
      </w:pPr>
      <w:r w:rsidRPr="0E332EC8">
        <w:rPr>
          <w:noProof/>
        </w:rPr>
        <w:t xml:space="preserve">This Modification is proposing a number of changes to the </w:t>
      </w:r>
      <w:ins w:id="15" w:author="Hoenselaar(ESO), Llewellyn" w:date="2023-05-23T10:36:00Z">
        <w:r w:rsidR="002E330D">
          <w:rPr>
            <w:noProof/>
          </w:rPr>
          <w:t>Security and Qualtiy of Supply Standard (</w:t>
        </w:r>
      </w:ins>
      <w:r w:rsidRPr="0E332EC8">
        <w:rPr>
          <w:noProof/>
        </w:rPr>
        <w:t>SQSS</w:t>
      </w:r>
      <w:ins w:id="16" w:author="Hoenselaar(ESO), Llewellyn" w:date="2023-05-23T10:36:00Z">
        <w:r w:rsidR="002E330D">
          <w:rPr>
            <w:noProof/>
          </w:rPr>
          <w:t>)</w:t>
        </w:r>
      </w:ins>
      <w:r w:rsidRPr="0E332EC8">
        <w:rPr>
          <w:noProof/>
        </w:rPr>
        <w:t xml:space="preserve"> to facilitate the direction issued by BEIS</w:t>
      </w:r>
      <w:ins w:id="17" w:author="Milly Lewis" w:date="2023-05-24T08:15:00Z">
        <w:r w:rsidR="00521979">
          <w:rPr>
            <w:noProof/>
          </w:rPr>
          <w:fldChar w:fldCharType="begin"/>
        </w:r>
        <w:r w:rsidR="00521979">
          <w:rPr>
            <w:noProof/>
          </w:rPr>
          <w:instrText xml:space="preserve"> NOTEREF _Ref135808554 \f </w:instrText>
        </w:r>
      </w:ins>
      <w:r w:rsidR="00521979">
        <w:rPr>
          <w:noProof/>
        </w:rPr>
        <w:fldChar w:fldCharType="separate"/>
      </w:r>
      <w:ins w:id="18" w:author="Milly Lewis" w:date="2023-05-24T08:15:00Z">
        <w:r w:rsidR="00521979" w:rsidRPr="00521979">
          <w:rPr>
            <w:rStyle w:val="FootnoteReference"/>
          </w:rPr>
          <w:t>1</w:t>
        </w:r>
        <w:r w:rsidR="00521979">
          <w:rPr>
            <w:noProof/>
          </w:rPr>
          <w:fldChar w:fldCharType="end"/>
        </w:r>
      </w:ins>
      <w:r w:rsidRPr="0E332EC8">
        <w:rPr>
          <w:noProof/>
        </w:rPr>
        <w:t xml:space="preserve"> in accordance with Special Condition 2.2 of National Grid’s Electricity System Operator’s Transmission Licence. Implementing an Electricity System Restoration Standard (ESRS) which requires 60% of electricity demand to be restored within 24 hours in all regions, and 100% of electricity demand to be restored within 5 days nationally.</w:t>
      </w:r>
      <w:bookmarkStart w:id="19" w:name="_Hlk31885141"/>
    </w:p>
    <w:p w14:paraId="09A6930B" w14:textId="77777777" w:rsidR="00540807" w:rsidRPr="00696A5C" w:rsidRDefault="00540807" w:rsidP="00D3031A">
      <w:pPr>
        <w:pStyle w:val="Style8"/>
      </w:pPr>
      <w:r>
        <w:t>What is the issue?</w:t>
      </w:r>
    </w:p>
    <w:p w14:paraId="2DFEA0A2" w14:textId="655C3F74" w:rsidR="00FC7012" w:rsidRDefault="1FAEF15F" w:rsidP="0E23A174">
      <w:pPr>
        <w:rPr>
          <w:rFonts w:ascii="Arial" w:eastAsia="Arial" w:hAnsi="Arial" w:cs="Arial"/>
          <w:color w:val="000000"/>
        </w:rPr>
      </w:pPr>
      <w:r w:rsidRPr="0E23A174">
        <w:rPr>
          <w:rFonts w:ascii="Arial" w:eastAsia="Arial" w:hAnsi="Arial" w:cs="Arial"/>
          <w:color w:val="000000"/>
        </w:rPr>
        <w:t>The modification is necessary to implement the Electricity System Restoration Standard (ESRS) issued by BEIS. The date by which BEIS</w:t>
      </w:r>
      <w:ins w:id="20" w:author="Milly Lewis" w:date="2023-05-24T08:16:00Z">
        <w:r w:rsidR="00521979">
          <w:rPr>
            <w:rFonts w:ascii="Arial" w:eastAsia="Arial" w:hAnsi="Arial" w:cs="Arial"/>
            <w:color w:val="000000"/>
          </w:rPr>
          <w:fldChar w:fldCharType="begin"/>
        </w:r>
        <w:r w:rsidR="00521979">
          <w:rPr>
            <w:rFonts w:ascii="Arial" w:eastAsia="Arial" w:hAnsi="Arial" w:cs="Arial"/>
            <w:color w:val="000000"/>
          </w:rPr>
          <w:instrText xml:space="preserve"> NOTEREF _Ref135808554 \f </w:instrText>
        </w:r>
      </w:ins>
      <w:r w:rsidR="00521979">
        <w:rPr>
          <w:rFonts w:ascii="Arial" w:eastAsia="Arial" w:hAnsi="Arial" w:cs="Arial"/>
          <w:color w:val="000000"/>
        </w:rPr>
        <w:fldChar w:fldCharType="separate"/>
      </w:r>
      <w:ins w:id="21" w:author="Milly Lewis" w:date="2023-05-24T08:16:00Z">
        <w:r w:rsidR="00521979" w:rsidRPr="00521979">
          <w:rPr>
            <w:rStyle w:val="FootnoteReference"/>
          </w:rPr>
          <w:t>1</w:t>
        </w:r>
        <w:r w:rsidR="00521979">
          <w:rPr>
            <w:rFonts w:ascii="Arial" w:eastAsia="Arial" w:hAnsi="Arial" w:cs="Arial"/>
            <w:color w:val="000000"/>
          </w:rPr>
          <w:fldChar w:fldCharType="end"/>
        </w:r>
      </w:ins>
      <w:r w:rsidRPr="0E23A174">
        <w:rPr>
          <w:rFonts w:ascii="Arial" w:eastAsia="Arial" w:hAnsi="Arial" w:cs="Arial"/>
          <w:color w:val="000000"/>
        </w:rPr>
        <w:t xml:space="preserve"> require the ESO to be compliant with the ESRS is 31 December 2026.</w:t>
      </w:r>
    </w:p>
    <w:bookmarkEnd w:id="19"/>
    <w:p w14:paraId="4F092F07" w14:textId="672A673D" w:rsidR="00FC7012" w:rsidRDefault="00FC7012" w:rsidP="00D3031A">
      <w:pPr>
        <w:pStyle w:val="Style9"/>
      </w:pPr>
      <w:r>
        <w:t>What is the solution and when will it come into effect?</w:t>
      </w:r>
    </w:p>
    <w:p w14:paraId="69962F58" w14:textId="046FA943" w:rsidR="00FC7012" w:rsidRPr="00E6107E" w:rsidRDefault="00FC7012" w:rsidP="0E23A174">
      <w:pPr>
        <w:rPr>
          <w:rFonts w:ascii="Arial" w:eastAsia="Arial" w:hAnsi="Arial" w:cs="Arial"/>
          <w:color w:val="000000"/>
        </w:rPr>
      </w:pPr>
      <w:r w:rsidRPr="0E23A174">
        <w:rPr>
          <w:b/>
          <w:bCs/>
          <w:color w:val="000000"/>
        </w:rPr>
        <w:t>Proposer’s solution</w:t>
      </w:r>
      <w:r w:rsidR="00E6107E" w:rsidRPr="0E23A174">
        <w:rPr>
          <w:b/>
          <w:bCs/>
          <w:color w:val="000000"/>
        </w:rPr>
        <w:t>:</w:t>
      </w:r>
      <w:r w:rsidR="0092758C" w:rsidRPr="0E23A174">
        <w:rPr>
          <w:b/>
          <w:bCs/>
          <w:color w:val="000000"/>
        </w:rPr>
        <w:t xml:space="preserve"> </w:t>
      </w:r>
      <w:ins w:id="22" w:author="Hoenselaar(ESO), Llewellyn" w:date="2023-05-23T17:24:00Z">
        <w:r w:rsidR="0026532F" w:rsidRPr="0026532F">
          <w:t xml:space="preserve"> </w:t>
        </w:r>
        <w:r w:rsidR="0026532F">
          <w:t xml:space="preserve">The proposer suggested that the SQSS may need to be changed to reflect the requirements of the ESRS.  The issue was discussed amongst the SQSS </w:t>
        </w:r>
        <w:del w:id="23" w:author="Milly Lewis" w:date="2023-05-24T09:59:00Z">
          <w:r w:rsidR="0026532F" w:rsidDel="005D1101">
            <w:delText>Panel</w:delText>
          </w:r>
        </w:del>
      </w:ins>
      <w:ins w:id="24" w:author="Milly Lewis" w:date="2023-05-24T09:59:00Z">
        <w:r w:rsidR="005D1101">
          <w:t>Panel,</w:t>
        </w:r>
      </w:ins>
      <w:ins w:id="25" w:author="Hoenselaar(ESO), Llewellyn" w:date="2023-05-23T17:24:00Z">
        <w:r w:rsidR="0026532F">
          <w:t xml:space="preserve"> and it was agreed a Workgroup should be established to consider if the SQSS needed to be changed.  The </w:t>
        </w:r>
        <w:del w:id="26" w:author="Milly Lewis" w:date="2023-05-24T08:16:00Z">
          <w:r w:rsidR="0026532F" w:rsidDel="00186B89">
            <w:delText>p</w:delText>
          </w:r>
        </w:del>
      </w:ins>
      <w:ins w:id="27" w:author="Milly Lewis" w:date="2023-05-24T08:16:00Z">
        <w:r w:rsidR="00186B89">
          <w:t>P</w:t>
        </w:r>
      </w:ins>
      <w:ins w:id="28" w:author="Hoenselaar(ESO), Llewellyn" w:date="2023-05-23T17:24:00Z">
        <w:r w:rsidR="0026532F">
          <w:t>roposer has suggested minor changes to the SQSS through the introduction of an Appendix I which specifically addresses the requirements for System Restoration.  These changes complement other changes being introduced to the Grid Code and STC.</w:t>
        </w:r>
      </w:ins>
    </w:p>
    <w:p w14:paraId="11F8D648" w14:textId="0E6E22D4" w:rsidR="0E23A174" w:rsidRDefault="0E23A174" w:rsidP="0E23A174">
      <w:pPr>
        <w:rPr>
          <w:rFonts w:ascii="Arial" w:eastAsia="Arial" w:hAnsi="Arial" w:cs="Arial"/>
          <w:color w:val="000000"/>
        </w:rPr>
      </w:pPr>
    </w:p>
    <w:p w14:paraId="35E1D4A8" w14:textId="77777777" w:rsidR="00254874" w:rsidRDefault="00FC7012" w:rsidP="0E23A174">
      <w:pPr>
        <w:rPr>
          <w:ins w:id="29" w:author="Milly Lewis" w:date="2023-05-24T08:24:00Z"/>
          <w:rFonts w:ascii="Arial" w:eastAsia="Arial" w:hAnsi="Arial" w:cs="Arial"/>
          <w:color w:val="000000"/>
        </w:rPr>
      </w:pPr>
      <w:r w:rsidRPr="0E23A174">
        <w:rPr>
          <w:b/>
          <w:bCs/>
          <w:color w:val="000000"/>
        </w:rPr>
        <w:t>Implementation date:</w:t>
      </w:r>
      <w:r w:rsidRPr="0E23A174">
        <w:rPr>
          <w:color w:val="000000"/>
        </w:rPr>
        <w:t xml:space="preserve"> </w:t>
      </w:r>
      <w:ins w:id="30" w:author="Milly Lewis" w:date="2023-05-24T08:24:00Z">
        <w:r w:rsidR="00254874" w:rsidRPr="00254874">
          <w:rPr>
            <w:rFonts w:ascii="Arial" w:eastAsia="Arial" w:hAnsi="Arial" w:cs="Arial"/>
            <w:color w:val="000000"/>
          </w:rPr>
          <w:t xml:space="preserve">10 working days following The Authority decision. </w:t>
        </w:r>
      </w:ins>
    </w:p>
    <w:p w14:paraId="0333F36B" w14:textId="77777777" w:rsidR="00254874" w:rsidRDefault="00254874" w:rsidP="0E23A174">
      <w:pPr>
        <w:rPr>
          <w:ins w:id="31" w:author="Milly Lewis" w:date="2023-05-24T08:24:00Z"/>
          <w:rFonts w:ascii="Arial" w:eastAsia="Arial" w:hAnsi="Arial" w:cs="Arial"/>
          <w:color w:val="000000"/>
        </w:rPr>
      </w:pPr>
    </w:p>
    <w:p w14:paraId="41A335E9" w14:textId="61F80711" w:rsidR="001E62A5" w:rsidRDefault="00254874" w:rsidP="0E23A174">
      <w:pPr>
        <w:rPr>
          <w:rFonts w:ascii="Arial" w:eastAsia="Arial" w:hAnsi="Arial" w:cs="Arial"/>
        </w:rPr>
      </w:pPr>
      <w:ins w:id="32" w:author="Milly Lewis" w:date="2023-05-24T08:24:00Z">
        <w:r w:rsidRPr="00254874">
          <w:rPr>
            <w:rFonts w:ascii="Arial" w:eastAsia="Arial" w:hAnsi="Arial" w:cs="Arial"/>
            <w:color w:val="000000"/>
          </w:rPr>
          <w:t>This would provide clear obligations on parties so the requirements of the ESRS can be met by 31 December 2026.</w:t>
        </w:r>
      </w:ins>
      <w:del w:id="33" w:author="Milly Lewis" w:date="2023-05-24T08:24:00Z">
        <w:r w:rsidR="70EDFE22" w:rsidRPr="0E23A174" w:rsidDel="00254874">
          <w:rPr>
            <w:rFonts w:ascii="Arial" w:eastAsia="Arial" w:hAnsi="Arial" w:cs="Arial"/>
            <w:color w:val="000000"/>
          </w:rPr>
          <w:delText>3</w:delText>
        </w:r>
        <w:r w:rsidR="00CD0E2E" w:rsidDel="00254874">
          <w:rPr>
            <w:rFonts w:ascii="Arial" w:eastAsia="Arial" w:hAnsi="Arial" w:cs="Arial"/>
            <w:color w:val="000000"/>
          </w:rPr>
          <w:delText>1</w:delText>
        </w:r>
        <w:r w:rsidR="70EDFE22" w:rsidRPr="0E23A174" w:rsidDel="00254874">
          <w:rPr>
            <w:rFonts w:ascii="Arial" w:eastAsia="Arial" w:hAnsi="Arial" w:cs="Arial"/>
            <w:color w:val="000000"/>
          </w:rPr>
          <w:delText xml:space="preserve"> December 2026.  </w:delText>
        </w:r>
      </w:del>
    </w:p>
    <w:p w14:paraId="2D57F78C" w14:textId="77777777" w:rsidR="00FC7012" w:rsidRDefault="00FC7012" w:rsidP="00FC7012"/>
    <w:p w14:paraId="22C08FC7" w14:textId="32BAB11A" w:rsidR="003011FF" w:rsidDel="00F43F94" w:rsidRDefault="003011FF" w:rsidP="0E23A174">
      <w:pPr>
        <w:rPr>
          <w:del w:id="34" w:author="Milly Lewis" w:date="2023-05-24T09:57:00Z"/>
          <w:b/>
          <w:bCs/>
          <w:noProof/>
        </w:rPr>
      </w:pPr>
      <w:del w:id="35" w:author="Milly Lewis" w:date="2023-05-24T09:57:00Z">
        <w:r w:rsidRPr="0E23A174" w:rsidDel="00F43F94">
          <w:rPr>
            <w:b/>
            <w:bCs/>
            <w:noProof/>
          </w:rPr>
          <w:delText>Summary of potential alternative solution(s) and implementation date(s):</w:delText>
        </w:r>
      </w:del>
    </w:p>
    <w:p w14:paraId="50587792" w14:textId="6F9517CC" w:rsidR="003011FF" w:rsidDel="00F43F94" w:rsidRDefault="003011FF" w:rsidP="0E23A174">
      <w:pPr>
        <w:rPr>
          <w:del w:id="36" w:author="Milly Lewis" w:date="2023-05-24T09:57:00Z"/>
          <w:i/>
          <w:iCs/>
          <w:color w:val="FF0000"/>
        </w:rPr>
      </w:pPr>
      <w:bookmarkStart w:id="37" w:name="_Hlk50468630"/>
      <w:del w:id="38" w:author="Milly Lewis" w:date="2023-05-24T09:57:00Z">
        <w:r w:rsidRPr="0E23A174" w:rsidDel="00F43F94">
          <w:rPr>
            <w:i/>
            <w:iCs/>
            <w:color w:val="FF0000"/>
          </w:rPr>
          <w:delText>Summary of any alternatives that have been discussed/raised (1-3 sentences).</w:delText>
        </w:r>
        <w:bookmarkEnd w:id="37"/>
      </w:del>
    </w:p>
    <w:p w14:paraId="6CEFF14E" w14:textId="77777777" w:rsidR="00FC7012" w:rsidRDefault="00FC7012" w:rsidP="00D3031A">
      <w:pPr>
        <w:pStyle w:val="Style10"/>
      </w:pPr>
      <w:r>
        <w:t>What is the impact if this change is made?</w:t>
      </w:r>
    </w:p>
    <w:p w14:paraId="6792E27F" w14:textId="484487D8" w:rsidR="00FC7012" w:rsidDel="00657C0A" w:rsidRDefault="1C1696A3" w:rsidP="0E23A174">
      <w:pPr>
        <w:rPr>
          <w:ins w:id="39" w:author="Hoenselaar(ESO), Llewellyn" w:date="2023-05-23T09:57:00Z"/>
          <w:del w:id="40" w:author="Milly Lewis" w:date="2023-05-24T08:18:00Z"/>
          <w:rFonts w:ascii="Arial" w:eastAsia="Arial" w:hAnsi="Arial" w:cs="Arial"/>
          <w:szCs w:val="24"/>
        </w:rPr>
      </w:pPr>
      <w:del w:id="41" w:author="Milly Lewis" w:date="2023-05-24T08:18:00Z">
        <w:r w:rsidRPr="0E23A174" w:rsidDel="00657C0A">
          <w:delText xml:space="preserve">Positive impacts </w:delText>
        </w:r>
        <w:r w:rsidR="2BFB9805" w:rsidRPr="0E23A174" w:rsidDel="00657C0A">
          <w:delText xml:space="preserve">in five areas; </w:delText>
        </w:r>
        <w:r w:rsidR="7082E178" w:rsidRPr="0E23A174" w:rsidDel="00657C0A">
          <w:delText>i</w:delText>
        </w:r>
        <w:r w:rsidR="2BFB9805" w:rsidRPr="0E23A174" w:rsidDel="00657C0A">
          <w:rPr>
            <w:rFonts w:ascii="Arial" w:eastAsia="Arial" w:hAnsi="Arial" w:cs="Arial"/>
            <w:szCs w:val="24"/>
          </w:rPr>
          <w:delText xml:space="preserve">mproved </w:delText>
        </w:r>
      </w:del>
      <w:ins w:id="42" w:author="Hoenselaar(ESO), Llewellyn" w:date="2023-05-23T16:52:00Z">
        <w:del w:id="43" w:author="Milly Lewis" w:date="2023-05-24T08:18:00Z">
          <w:r w:rsidR="007F7778" w:rsidDel="00657C0A">
            <w:rPr>
              <w:rFonts w:ascii="Arial" w:eastAsia="Arial" w:hAnsi="Arial" w:cs="Arial"/>
              <w:szCs w:val="24"/>
            </w:rPr>
            <w:delText>robustne</w:delText>
          </w:r>
          <w:r w:rsidR="007E760E" w:rsidDel="00657C0A">
            <w:rPr>
              <w:rFonts w:ascii="Arial" w:eastAsia="Arial" w:hAnsi="Arial" w:cs="Arial"/>
              <w:szCs w:val="24"/>
            </w:rPr>
            <w:delText xml:space="preserve">ss, </w:delText>
          </w:r>
        </w:del>
      </w:ins>
      <w:del w:id="44" w:author="Milly Lewis" w:date="2023-05-24T08:18:00Z">
        <w:r w:rsidR="2BFB9805" w:rsidRPr="0E23A174" w:rsidDel="00657C0A">
          <w:rPr>
            <w:rFonts w:ascii="Arial" w:eastAsia="Arial" w:hAnsi="Arial" w:cs="Arial"/>
            <w:szCs w:val="24"/>
          </w:rPr>
          <w:delText>safety and reliability of the system,</w:delText>
        </w:r>
      </w:del>
      <w:ins w:id="45" w:author="Hoenselaar(ESO), Llewellyn" w:date="2023-05-23T16:53:00Z">
        <w:del w:id="46" w:author="Milly Lewis" w:date="2023-05-24T08:18:00Z">
          <w:r w:rsidR="002A238B" w:rsidDel="00657C0A">
            <w:rPr>
              <w:rFonts w:ascii="Arial" w:eastAsia="Arial" w:hAnsi="Arial" w:cs="Arial"/>
              <w:szCs w:val="24"/>
            </w:rPr>
            <w:delText xml:space="preserve"> </w:delText>
          </w:r>
        </w:del>
      </w:ins>
      <w:ins w:id="47" w:author="Hoenselaar(ESO), Llewellyn" w:date="2023-05-23T16:52:00Z">
        <w:del w:id="48" w:author="Milly Lewis" w:date="2023-05-24T08:18:00Z">
          <w:r w:rsidR="007E3EC8" w:rsidDel="00657C0A">
            <w:rPr>
              <w:rFonts w:ascii="Arial" w:eastAsia="Arial" w:hAnsi="Arial" w:cs="Arial"/>
              <w:szCs w:val="24"/>
            </w:rPr>
            <w:delText xml:space="preserve">increased speed in system </w:delText>
          </w:r>
        </w:del>
      </w:ins>
      <w:ins w:id="49" w:author="Hoenselaar(ESO), Llewellyn" w:date="2023-05-23T16:53:00Z">
        <w:del w:id="50" w:author="Milly Lewis" w:date="2023-05-24T08:18:00Z">
          <w:r w:rsidR="002A238B" w:rsidDel="00657C0A">
            <w:rPr>
              <w:rFonts w:ascii="Arial" w:eastAsia="Arial" w:hAnsi="Arial" w:cs="Arial"/>
              <w:szCs w:val="24"/>
            </w:rPr>
            <w:delText>restoration</w:delText>
          </w:r>
        </w:del>
      </w:ins>
      <w:ins w:id="51" w:author="Hoenselaar(ESO), Llewellyn" w:date="2023-05-23T16:52:00Z">
        <w:del w:id="52" w:author="Milly Lewis" w:date="2023-05-24T08:18:00Z">
          <w:r w:rsidR="007E3EC8" w:rsidDel="00657C0A">
            <w:rPr>
              <w:rFonts w:ascii="Arial" w:eastAsia="Arial" w:hAnsi="Arial" w:cs="Arial"/>
              <w:szCs w:val="24"/>
            </w:rPr>
            <w:delText xml:space="preserve"> in </w:delText>
          </w:r>
        </w:del>
      </w:ins>
      <w:ins w:id="53" w:author="Hoenselaar(ESO), Llewellyn" w:date="2023-05-23T16:53:00Z">
        <w:del w:id="54" w:author="Milly Lewis" w:date="2023-05-24T08:18:00Z">
          <w:r w:rsidR="002A238B" w:rsidDel="00657C0A">
            <w:rPr>
              <w:rFonts w:ascii="Arial" w:eastAsia="Arial" w:hAnsi="Arial" w:cs="Arial"/>
              <w:szCs w:val="24"/>
            </w:rPr>
            <w:delText>the event</w:delText>
          </w:r>
          <w:r w:rsidR="007E3EC8" w:rsidDel="00657C0A">
            <w:rPr>
              <w:rFonts w:ascii="Arial" w:eastAsia="Arial" w:hAnsi="Arial" w:cs="Arial"/>
              <w:szCs w:val="24"/>
            </w:rPr>
            <w:delText xml:space="preserve"> of a shutdown</w:delText>
          </w:r>
          <w:r w:rsidR="00766FB0" w:rsidDel="00657C0A">
            <w:rPr>
              <w:rFonts w:ascii="Arial" w:eastAsia="Arial" w:hAnsi="Arial" w:cs="Arial"/>
              <w:szCs w:val="24"/>
            </w:rPr>
            <w:delText>,</w:delText>
          </w:r>
        </w:del>
      </w:ins>
      <w:del w:id="55" w:author="Milly Lewis" w:date="2023-05-24T08:18:00Z">
        <w:r w:rsidR="2BFB9805" w:rsidRPr="0E23A174" w:rsidDel="00657C0A">
          <w:rPr>
            <w:rFonts w:ascii="Arial" w:eastAsia="Arial" w:hAnsi="Arial" w:cs="Arial"/>
            <w:szCs w:val="24"/>
          </w:rPr>
          <w:delText xml:space="preserve"> lower bills than would otherwise be the case, benefits for </w:delText>
        </w:r>
        <w:r w:rsidR="00590ED9" w:rsidRPr="0E23A174" w:rsidDel="00657C0A">
          <w:rPr>
            <w:rFonts w:ascii="Arial" w:eastAsia="Arial" w:hAnsi="Arial" w:cs="Arial"/>
            <w:szCs w:val="24"/>
          </w:rPr>
          <w:delText>society</w:delText>
        </w:r>
      </w:del>
      <w:ins w:id="56" w:author="Hoenselaar(ESO), Llewellyn" w:date="2023-05-23T16:53:00Z">
        <w:del w:id="57" w:author="Milly Lewis" w:date="2023-05-24T08:18:00Z">
          <w:r w:rsidR="00766FB0" w:rsidDel="00657C0A">
            <w:rPr>
              <w:rFonts w:ascii="Arial" w:eastAsia="Arial" w:hAnsi="Arial" w:cs="Arial"/>
              <w:szCs w:val="24"/>
            </w:rPr>
            <w:delText xml:space="preserve"> through the faster restoration of supplies</w:delText>
          </w:r>
        </w:del>
      </w:ins>
      <w:del w:id="58" w:author="Milly Lewis" w:date="2023-05-24T08:18:00Z">
        <w:r w:rsidR="00590ED9" w:rsidRPr="0E23A174" w:rsidDel="00657C0A">
          <w:rPr>
            <w:rFonts w:ascii="Arial" w:eastAsia="Arial" w:hAnsi="Arial" w:cs="Arial"/>
            <w:szCs w:val="24"/>
          </w:rPr>
          <w:delText>, reduced</w:delText>
        </w:r>
        <w:r w:rsidR="2BFB9805" w:rsidRPr="0E23A174" w:rsidDel="00657C0A">
          <w:rPr>
            <w:rFonts w:ascii="Arial" w:eastAsia="Arial" w:hAnsi="Arial" w:cs="Arial"/>
            <w:szCs w:val="24"/>
          </w:rPr>
          <w:delText xml:space="preserve"> environmental damage, improved quality of service</w:delText>
        </w:r>
      </w:del>
      <w:ins w:id="59" w:author="Hoenselaar(ESO), Llewellyn" w:date="2023-05-23T09:57:00Z">
        <w:del w:id="60" w:author="Milly Lewis" w:date="2023-05-24T08:18:00Z">
          <w:r w:rsidR="00596764" w:rsidDel="00657C0A">
            <w:rPr>
              <w:rFonts w:ascii="Arial" w:eastAsia="Arial" w:hAnsi="Arial" w:cs="Arial"/>
              <w:szCs w:val="24"/>
            </w:rPr>
            <w:delText>.</w:delText>
          </w:r>
        </w:del>
      </w:ins>
    </w:p>
    <w:p w14:paraId="3B0093F5" w14:textId="77777777" w:rsidR="00596764" w:rsidRDefault="00596764" w:rsidP="0E23A174">
      <w:pPr>
        <w:rPr>
          <w:ins w:id="61" w:author="Hoenselaar(ESO), Llewellyn" w:date="2023-05-23T09:57:00Z"/>
          <w:rFonts w:ascii="Arial" w:eastAsia="Arial" w:hAnsi="Arial" w:cs="Arial"/>
          <w:szCs w:val="24"/>
        </w:rPr>
      </w:pPr>
    </w:p>
    <w:p w14:paraId="47556A09" w14:textId="33AAD1E0" w:rsidR="00596764" w:rsidRDefault="00596764" w:rsidP="0E23A174">
      <w:pPr>
        <w:rPr>
          <w:rFonts w:ascii="Arial" w:eastAsia="Arial" w:hAnsi="Arial" w:cs="Arial"/>
          <w:szCs w:val="24"/>
        </w:rPr>
      </w:pPr>
      <w:ins w:id="62" w:author="Hoenselaar(ESO), Llewellyn" w:date="2023-05-23T09:57:00Z">
        <w:r>
          <w:t xml:space="preserve">This </w:t>
        </w:r>
      </w:ins>
      <w:ins w:id="63" w:author="Milly Lewis" w:date="2023-05-24T08:18:00Z">
        <w:r w:rsidR="00657C0A">
          <w:t>modification is a</w:t>
        </w:r>
        <w:r w:rsidR="00E177D4">
          <w:t xml:space="preserve">s a consequence of the </w:t>
        </w:r>
      </w:ins>
      <w:ins w:id="64" w:author="Milly Lewis" w:date="2023-05-24T08:19:00Z">
        <w:r w:rsidR="005F4C45">
          <w:fldChar w:fldCharType="begin"/>
        </w:r>
        <w:r w:rsidR="005F4C45">
          <w:instrText xml:space="preserve"> HYPERLINK "https://www.nationalgrideso.com/industry-information/codes/gc/modifications/gc0156-facilitating-implementation-electricity-system" </w:instrText>
        </w:r>
        <w:r w:rsidR="005F4C45">
          <w:fldChar w:fldCharType="separate"/>
        </w:r>
        <w:r w:rsidR="00E177D4" w:rsidRPr="005F4C45">
          <w:rPr>
            <w:rStyle w:val="Hyperlink"/>
          </w:rPr>
          <w:t>GC01</w:t>
        </w:r>
        <w:r w:rsidR="00DC7757" w:rsidRPr="005F4C45">
          <w:rPr>
            <w:rStyle w:val="Hyperlink"/>
          </w:rPr>
          <w:t>56 Facilitating the Implementation of the Electricity System Restoration Standard</w:t>
        </w:r>
        <w:r w:rsidR="005F4C45">
          <w:fldChar w:fldCharType="end"/>
        </w:r>
        <w:r w:rsidR="005F4C45">
          <w:t xml:space="preserve"> and as such</w:t>
        </w:r>
        <w:r w:rsidR="00DC7757">
          <w:t xml:space="preserve"> </w:t>
        </w:r>
      </w:ins>
      <w:ins w:id="65" w:author="Hoenselaar(ESO), Llewellyn" w:date="2023-05-23T09:57:00Z">
        <w:r>
          <w:t>will impact</w:t>
        </w:r>
        <w:r w:rsidRPr="00FC428D">
          <w:t xml:space="preserve"> </w:t>
        </w:r>
        <w:r>
          <w:t>Transmission Owners</w:t>
        </w:r>
      </w:ins>
      <w:ins w:id="66" w:author="adenola (ESO), Sade" w:date="2023-05-23T15:08:00Z">
        <w:r w:rsidR="00667055">
          <w:t xml:space="preserve"> </w:t>
        </w:r>
        <w:r w:rsidR="008C4898">
          <w:t>excluding existing Offshore Transmission Network</w:t>
        </w:r>
      </w:ins>
      <w:ins w:id="67" w:author="Hoenselaar(ESO), Llewellyn" w:date="2023-05-23T09:59:00Z">
        <w:r w:rsidR="00B948C8">
          <w:t>.</w:t>
        </w:r>
      </w:ins>
      <w:ins w:id="68" w:author="Hoenselaar(ESO), Llewellyn" w:date="2023-05-23T10:00:00Z">
        <w:r w:rsidR="00A25779">
          <w:t xml:space="preserve"> Modification of SQSS </w:t>
        </w:r>
        <w:r w:rsidR="005776B2">
          <w:t xml:space="preserve">with inclusion of </w:t>
        </w:r>
        <w:r w:rsidR="00A25779">
          <w:t>restoration requirements</w:t>
        </w:r>
        <w:r w:rsidR="00120C1E">
          <w:t>.</w:t>
        </w:r>
      </w:ins>
    </w:p>
    <w:p w14:paraId="323CDE09" w14:textId="6FDF2978" w:rsidR="00FC7012" w:rsidRDefault="00FC7012" w:rsidP="0E23A174">
      <w:pPr>
        <w:rPr>
          <w:rFonts w:ascii="Arial" w:eastAsia="Arial" w:hAnsi="Arial" w:cs="Arial"/>
          <w:color w:val="000000"/>
          <w:szCs w:val="24"/>
        </w:rPr>
      </w:pPr>
    </w:p>
    <w:p w14:paraId="17DB7C48" w14:textId="053CFB59" w:rsidR="00FC7012" w:rsidRDefault="00FC7012" w:rsidP="0E23A174">
      <w:pPr>
        <w:pStyle w:val="Style11"/>
        <w:rPr>
          <w:rFonts w:ascii="Arial" w:eastAsia="Arial" w:hAnsi="Arial" w:cs="Arial"/>
          <w:b w:val="0"/>
          <w:color w:val="000000"/>
          <w:sz w:val="24"/>
          <w:szCs w:val="24"/>
        </w:rPr>
      </w:pPr>
      <w:r>
        <w:t>Interactions</w:t>
      </w:r>
    </w:p>
    <w:p w14:paraId="3D1FB3F3" w14:textId="0159328E" w:rsidR="0E23A174" w:rsidRDefault="00590ED9" w:rsidP="0E23A174">
      <w:pPr>
        <w:spacing w:after="160" w:line="256" w:lineRule="auto"/>
        <w:rPr>
          <w:i/>
          <w:iCs/>
          <w:color w:val="FF0000"/>
        </w:rPr>
      </w:pPr>
      <w:r>
        <w:rPr>
          <w:rFonts w:cs="Arial"/>
        </w:rPr>
        <w:t xml:space="preserve">There are a suite of modifications related to the implementation of the Electricity System Restoration Standard; Grid Code </w:t>
      </w:r>
      <w:hyperlink r:id="rId16" w:history="1">
        <w:r>
          <w:rPr>
            <w:rStyle w:val="Hyperlink"/>
            <w:rFonts w:eastAsiaTheme="minorEastAsia" w:cs="Arial"/>
            <w:sz w:val="22"/>
            <w:lang w:val="en-US"/>
          </w:rPr>
          <w:t>GC0156</w:t>
        </w:r>
      </w:hyperlink>
      <w:r>
        <w:rPr>
          <w:rFonts w:ascii="Arial" w:eastAsiaTheme="minorEastAsia" w:hAnsi="Arial" w:cs="Arial"/>
          <w:sz w:val="22"/>
          <w:lang w:val="en-US"/>
        </w:rPr>
        <w:t xml:space="preserve">; CUSC </w:t>
      </w:r>
      <w:hyperlink r:id="rId17" w:history="1">
        <w:r>
          <w:rPr>
            <w:rStyle w:val="Hyperlink"/>
            <w:rFonts w:eastAsiaTheme="minorEastAsia" w:cs="Arial"/>
            <w:sz w:val="22"/>
            <w:lang w:val="en-US"/>
          </w:rPr>
          <w:t>CMP398</w:t>
        </w:r>
      </w:hyperlink>
      <w:r>
        <w:rPr>
          <w:rFonts w:ascii="Arial" w:eastAsiaTheme="minorEastAsia" w:hAnsi="Arial" w:cs="Arial"/>
          <w:sz w:val="22"/>
          <w:lang w:val="en-US"/>
        </w:rPr>
        <w:t xml:space="preserve">  and </w:t>
      </w:r>
      <w:hyperlink r:id="rId18" w:history="1">
        <w:r>
          <w:rPr>
            <w:rStyle w:val="Hyperlink"/>
            <w:rFonts w:eastAsiaTheme="minorEastAsia" w:cs="Arial"/>
            <w:sz w:val="22"/>
            <w:lang w:val="en-US"/>
          </w:rPr>
          <w:t>CMP412</w:t>
        </w:r>
      </w:hyperlink>
      <w:r>
        <w:rPr>
          <w:rStyle w:val="Hyperlink"/>
          <w:rFonts w:ascii="Arial" w:eastAsiaTheme="minorEastAsia" w:hAnsi="Arial" w:cs="Arial"/>
          <w:sz w:val="22"/>
          <w:lang w:val="en-US"/>
        </w:rPr>
        <w:t xml:space="preserve">; </w:t>
      </w:r>
      <w:r>
        <w:rPr>
          <w:rFonts w:cs="Arial"/>
        </w:rPr>
        <w:t xml:space="preserve">BSC </w:t>
      </w:r>
      <w:hyperlink r:id="rId19" w:history="1">
        <w:r>
          <w:rPr>
            <w:rStyle w:val="Hyperlink"/>
            <w:rFonts w:eastAsiaTheme="minorEastAsia" w:cs="Arial"/>
            <w:sz w:val="22"/>
            <w:lang w:val="en-US"/>
          </w:rPr>
          <w:t>P451</w:t>
        </w:r>
      </w:hyperlink>
      <w:r>
        <w:rPr>
          <w:rStyle w:val="Hyperlink"/>
          <w:rFonts w:ascii="Arial" w:eastAsiaTheme="minorEastAsia" w:hAnsi="Arial" w:cs="Arial"/>
          <w:sz w:val="22"/>
          <w:lang w:val="en-US"/>
        </w:rPr>
        <w:t>;</w:t>
      </w:r>
      <w:r>
        <w:rPr>
          <w:rFonts w:ascii="Arial" w:eastAsiaTheme="minorEastAsia" w:hAnsi="Arial" w:cs="Arial"/>
          <w:sz w:val="22"/>
          <w:lang w:val="en-US"/>
        </w:rPr>
        <w:t xml:space="preserve"> STC-P changes </w:t>
      </w:r>
      <w:hyperlink r:id="rId20" w:history="1">
        <w:r>
          <w:rPr>
            <w:rStyle w:val="Hyperlink"/>
            <w:rFonts w:ascii="Arial" w:eastAsiaTheme="minorEastAsia" w:hAnsi="Arial" w:cs="Arial"/>
            <w:sz w:val="22"/>
            <w:lang w:val="en-US"/>
          </w:rPr>
          <w:t>PM0128</w:t>
        </w:r>
      </w:hyperlink>
      <w:r>
        <w:rPr>
          <w:rFonts w:ascii="Arial" w:eastAsiaTheme="minorEastAsia" w:hAnsi="Arial" w:cs="Arial"/>
          <w:sz w:val="22"/>
          <w:lang w:val="en-US"/>
        </w:rPr>
        <w:t xml:space="preserve"> and STC </w:t>
      </w:r>
      <w:hyperlink r:id="rId21" w:history="1">
        <w:r>
          <w:rPr>
            <w:rStyle w:val="Hyperlink"/>
            <w:rFonts w:eastAsiaTheme="minorEastAsia" w:cs="Arial"/>
            <w:sz w:val="22"/>
            <w:lang w:val="en-US"/>
          </w:rPr>
          <w:t>CM089</w:t>
        </w:r>
      </w:hyperlink>
      <w:r>
        <w:rPr>
          <w:rStyle w:val="Hyperlink"/>
          <w:rFonts w:ascii="Arial" w:eastAsiaTheme="minorEastAsia" w:hAnsi="Arial" w:cs="Arial"/>
          <w:sz w:val="22"/>
          <w:lang w:val="en-US"/>
        </w:rPr>
        <w:t>.</w:t>
      </w:r>
    </w:p>
    <w:p w14:paraId="3ABCAAC6" w14:textId="77777777" w:rsidR="00E6107E" w:rsidRDefault="00E6107E" w:rsidP="00FC7012"/>
    <w:p w14:paraId="72F03136" w14:textId="16B25992" w:rsidR="00740090" w:rsidRPr="00E6107E" w:rsidRDefault="00740090" w:rsidP="00FC7012">
      <w:pPr>
        <w:rPr>
          <w:b/>
        </w:rPr>
      </w:pPr>
    </w:p>
    <w:p w14:paraId="039CE92B" w14:textId="77777777" w:rsidR="00FC7012" w:rsidRDefault="00FC7012">
      <w:pPr>
        <w:spacing w:after="160"/>
        <w:rPr>
          <w:rFonts w:asciiTheme="majorHAnsi" w:eastAsiaTheme="majorEastAsia" w:hAnsiTheme="majorHAnsi" w:cstheme="majorBidi"/>
          <w:b/>
          <w:color w:val="FFFFFF" w:themeColor="background1"/>
          <w:sz w:val="28"/>
          <w:szCs w:val="32"/>
        </w:rPr>
      </w:pPr>
      <w:r>
        <w:br w:type="page"/>
      </w:r>
    </w:p>
    <w:p w14:paraId="35A9D689" w14:textId="77777777" w:rsidR="00043548" w:rsidRPr="005603D9" w:rsidRDefault="17D8562F" w:rsidP="00043548">
      <w:pPr>
        <w:pStyle w:val="CA2"/>
      </w:pPr>
      <w:bookmarkStart w:id="69" w:name="_Toc135814596"/>
      <w:r>
        <w:lastRenderedPageBreak/>
        <w:t>What is the issue?</w:t>
      </w:r>
      <w:bookmarkEnd w:id="13"/>
      <w:bookmarkEnd w:id="69"/>
    </w:p>
    <w:p w14:paraId="257B2199" w14:textId="2C1629D3" w:rsidR="3BAA8BC6" w:rsidRDefault="3BAA8BC6" w:rsidP="0E332EC8">
      <w:pPr>
        <w:spacing w:line="240" w:lineRule="auto"/>
        <w:jc w:val="both"/>
        <w:rPr>
          <w:rFonts w:ascii="Arial" w:eastAsia="Arial" w:hAnsi="Arial" w:cs="Arial"/>
          <w:color w:val="000000"/>
          <w:szCs w:val="24"/>
        </w:rPr>
      </w:pPr>
      <w:r w:rsidRPr="0E332EC8">
        <w:rPr>
          <w:rFonts w:ascii="Arial" w:eastAsia="Arial" w:hAnsi="Arial" w:cs="Arial"/>
          <w:color w:val="000000"/>
          <w:szCs w:val="24"/>
        </w:rPr>
        <w:t>In April 2021, the Department for Business, Energy and Industrial Strategy (BEIS</w:t>
      </w:r>
      <w:ins w:id="70" w:author="Milly Lewis" w:date="2023-05-24T08:20:00Z">
        <w:r w:rsidR="00FB107D">
          <w:rPr>
            <w:rFonts w:ascii="Arial" w:eastAsia="Arial" w:hAnsi="Arial" w:cs="Arial"/>
            <w:color w:val="000000"/>
            <w:szCs w:val="24"/>
          </w:rPr>
          <w:fldChar w:fldCharType="begin"/>
        </w:r>
        <w:r w:rsidR="00FB107D">
          <w:rPr>
            <w:rFonts w:ascii="Arial" w:eastAsia="Arial" w:hAnsi="Arial" w:cs="Arial"/>
            <w:color w:val="000000"/>
            <w:szCs w:val="24"/>
          </w:rPr>
          <w:instrText xml:space="preserve"> NOTEREF _Ref135808554 \f </w:instrText>
        </w:r>
      </w:ins>
      <w:r w:rsidR="00FB107D">
        <w:rPr>
          <w:rFonts w:ascii="Arial" w:eastAsia="Arial" w:hAnsi="Arial" w:cs="Arial"/>
          <w:color w:val="000000"/>
          <w:szCs w:val="24"/>
        </w:rPr>
        <w:fldChar w:fldCharType="separate"/>
      </w:r>
      <w:ins w:id="71" w:author="Milly Lewis" w:date="2023-05-24T08:20:00Z">
        <w:r w:rsidR="00FB107D" w:rsidRPr="00FB107D">
          <w:rPr>
            <w:rStyle w:val="FootnoteReference"/>
          </w:rPr>
          <w:t>1</w:t>
        </w:r>
        <w:r w:rsidR="00FB107D">
          <w:rPr>
            <w:rFonts w:ascii="Arial" w:eastAsia="Arial" w:hAnsi="Arial" w:cs="Arial"/>
            <w:color w:val="000000"/>
            <w:szCs w:val="24"/>
          </w:rPr>
          <w:fldChar w:fldCharType="end"/>
        </w:r>
      </w:ins>
      <w:r w:rsidRPr="0E332EC8">
        <w:rPr>
          <w:rFonts w:ascii="Arial" w:eastAsia="Arial" w:hAnsi="Arial" w:cs="Arial"/>
          <w:color w:val="000000"/>
          <w:szCs w:val="24"/>
        </w:rPr>
        <w:t xml:space="preserve">) released a </w:t>
      </w:r>
      <w:hyperlink r:id="rId22">
        <w:r w:rsidRPr="0E332EC8">
          <w:rPr>
            <w:rStyle w:val="Hyperlink"/>
            <w:rFonts w:ascii="Arial" w:eastAsia="Arial" w:hAnsi="Arial" w:cs="Arial"/>
            <w:szCs w:val="24"/>
          </w:rPr>
          <w:t>policy statement</w:t>
        </w:r>
      </w:hyperlink>
      <w:r w:rsidRPr="0E332EC8">
        <w:rPr>
          <w:rFonts w:ascii="Arial" w:eastAsia="Arial" w:hAnsi="Arial" w:cs="Arial"/>
          <w:color w:val="000000"/>
          <w:szCs w:val="24"/>
        </w:rPr>
        <w:t xml:space="preserve"> setting out the need to introduce a legally binding target for the restoration of electricity supplies in the event of a total or partial shutdown of the National Electricity Transmission System (NETS) . </w:t>
      </w:r>
    </w:p>
    <w:p w14:paraId="0B5D4EF0" w14:textId="2883E35A" w:rsidR="3BAA8BC6" w:rsidRDefault="3BAA8BC6" w:rsidP="0E332EC8">
      <w:pPr>
        <w:spacing w:line="240" w:lineRule="auto"/>
        <w:jc w:val="both"/>
        <w:rPr>
          <w:rFonts w:ascii="Arial" w:eastAsia="Arial" w:hAnsi="Arial" w:cs="Arial"/>
          <w:color w:val="000000"/>
          <w:szCs w:val="24"/>
        </w:rPr>
      </w:pPr>
      <w:r w:rsidRPr="0E332EC8">
        <w:rPr>
          <w:rFonts w:ascii="Arial" w:eastAsia="Arial" w:hAnsi="Arial" w:cs="Arial"/>
          <w:color w:val="000000"/>
          <w:szCs w:val="24"/>
        </w:rPr>
        <w:t xml:space="preserve"> </w:t>
      </w:r>
    </w:p>
    <w:p w14:paraId="1843EBCD" w14:textId="7121A236" w:rsidR="3BAA8BC6" w:rsidRDefault="3BAA8BC6" w:rsidP="0E332EC8">
      <w:pPr>
        <w:spacing w:line="240" w:lineRule="auto"/>
        <w:jc w:val="both"/>
        <w:rPr>
          <w:rFonts w:ascii="Arial" w:eastAsia="Arial" w:hAnsi="Arial" w:cs="Arial"/>
          <w:color w:val="000000"/>
          <w:szCs w:val="24"/>
        </w:rPr>
      </w:pPr>
      <w:r w:rsidRPr="0E332EC8">
        <w:rPr>
          <w:rFonts w:ascii="Arial" w:eastAsia="Arial" w:hAnsi="Arial" w:cs="Arial"/>
          <w:color w:val="000000"/>
          <w:szCs w:val="24"/>
        </w:rPr>
        <w:t xml:space="preserve">This new policy is called the Electricity System Restoration Standard (ESRS). As a consequence of BEIS’s policy statement, Ofgem performed an </w:t>
      </w:r>
      <w:hyperlink r:id="rId23">
        <w:r w:rsidRPr="0E332EC8">
          <w:rPr>
            <w:rStyle w:val="Hyperlink"/>
            <w:rFonts w:ascii="Arial" w:eastAsia="Arial" w:hAnsi="Arial" w:cs="Arial"/>
            <w:szCs w:val="24"/>
          </w:rPr>
          <w:t>initial consultation</w:t>
        </w:r>
      </w:hyperlink>
      <w:r w:rsidRPr="0E332EC8">
        <w:rPr>
          <w:rFonts w:ascii="Arial" w:eastAsia="Arial" w:hAnsi="Arial" w:cs="Arial"/>
          <w:color w:val="000000"/>
          <w:szCs w:val="24"/>
        </w:rPr>
        <w:t xml:space="preserve"> in April 2021 followed by a </w:t>
      </w:r>
      <w:hyperlink r:id="rId24">
        <w:r w:rsidRPr="0E332EC8">
          <w:rPr>
            <w:rStyle w:val="Hyperlink"/>
            <w:rFonts w:ascii="Arial" w:eastAsia="Arial" w:hAnsi="Arial" w:cs="Arial"/>
            <w:szCs w:val="24"/>
          </w:rPr>
          <w:t>statutory consultation</w:t>
        </w:r>
      </w:hyperlink>
      <w:r w:rsidRPr="0E332EC8">
        <w:rPr>
          <w:rFonts w:ascii="Arial" w:eastAsia="Arial" w:hAnsi="Arial" w:cs="Arial"/>
          <w:color w:val="000000"/>
          <w:szCs w:val="24"/>
        </w:rPr>
        <w:t xml:space="preserve"> in July 2021 on licence amendments to facilitate the introduction of an ESRS, and to align the regulatory framework for procurement of restoration services with that of other balancing services. </w:t>
      </w:r>
    </w:p>
    <w:p w14:paraId="0D8FF6F9" w14:textId="2FCD4523" w:rsidR="3BAA8BC6" w:rsidRDefault="3BAA8BC6" w:rsidP="0E332EC8">
      <w:pPr>
        <w:spacing w:line="240" w:lineRule="auto"/>
        <w:jc w:val="both"/>
        <w:rPr>
          <w:rFonts w:ascii="Arial" w:eastAsia="Arial" w:hAnsi="Arial" w:cs="Arial"/>
          <w:color w:val="000000"/>
          <w:szCs w:val="24"/>
        </w:rPr>
      </w:pPr>
      <w:r w:rsidRPr="0E332EC8">
        <w:rPr>
          <w:rFonts w:ascii="Arial" w:eastAsia="Arial" w:hAnsi="Arial" w:cs="Arial"/>
          <w:color w:val="000000"/>
          <w:szCs w:val="24"/>
        </w:rPr>
        <w:t xml:space="preserve"> </w:t>
      </w:r>
    </w:p>
    <w:p w14:paraId="38D03537" w14:textId="031E7930" w:rsidR="3BAA8BC6" w:rsidRDefault="3BAA8BC6" w:rsidP="0E332EC8">
      <w:pPr>
        <w:spacing w:after="160"/>
        <w:rPr>
          <w:rFonts w:ascii="Arial" w:eastAsia="Arial" w:hAnsi="Arial" w:cs="Arial"/>
          <w:color w:val="000000"/>
          <w:szCs w:val="24"/>
        </w:rPr>
      </w:pPr>
      <w:r w:rsidRPr="0E332EC8">
        <w:rPr>
          <w:rFonts w:ascii="Arial" w:eastAsia="Arial" w:hAnsi="Arial" w:cs="Arial"/>
          <w:color w:val="000000"/>
          <w:szCs w:val="24"/>
        </w:rPr>
        <w:t>On 24</w:t>
      </w:r>
      <w:r w:rsidRPr="0E332EC8">
        <w:rPr>
          <w:rFonts w:ascii="Arial" w:eastAsia="Arial" w:hAnsi="Arial" w:cs="Arial"/>
          <w:color w:val="000000"/>
          <w:szCs w:val="24"/>
          <w:vertAlign w:val="superscript"/>
        </w:rPr>
        <w:t>th</w:t>
      </w:r>
      <w:r w:rsidRPr="0E332EC8">
        <w:rPr>
          <w:rFonts w:ascii="Arial" w:eastAsia="Arial" w:hAnsi="Arial" w:cs="Arial"/>
          <w:color w:val="000000"/>
          <w:szCs w:val="24"/>
        </w:rPr>
        <w:t xml:space="preserve"> August 2021, Ofgem published a </w:t>
      </w:r>
      <w:hyperlink r:id="rId25">
        <w:r w:rsidRPr="0E332EC8">
          <w:rPr>
            <w:rStyle w:val="Hyperlink"/>
            <w:rFonts w:ascii="Arial" w:eastAsia="Arial" w:hAnsi="Arial" w:cs="Arial"/>
            <w:szCs w:val="24"/>
          </w:rPr>
          <w:t>decision letter</w:t>
        </w:r>
      </w:hyperlink>
      <w:r w:rsidRPr="0E332EC8">
        <w:rPr>
          <w:rFonts w:ascii="Arial" w:eastAsia="Arial" w:hAnsi="Arial" w:cs="Arial"/>
          <w:color w:val="000000"/>
          <w:szCs w:val="24"/>
        </w:rPr>
        <w:t xml:space="preserve"> stating that they made the decision to make the licence modifications</w:t>
      </w:r>
      <w:r w:rsidR="004128D4">
        <w:rPr>
          <w:rStyle w:val="FootnoteReference"/>
          <w:rFonts w:ascii="Arial" w:eastAsia="Arial" w:hAnsi="Arial" w:cs="Arial"/>
          <w:color w:val="000000"/>
          <w:szCs w:val="24"/>
        </w:rPr>
        <w:footnoteReference w:id="3"/>
      </w:r>
      <w:r w:rsidRPr="0E332EC8">
        <w:rPr>
          <w:rFonts w:ascii="Arial" w:eastAsia="Arial" w:hAnsi="Arial" w:cs="Arial"/>
          <w:color w:val="000000"/>
          <w:szCs w:val="24"/>
        </w:rPr>
        <w:t>. The modification decisions are publicly available and were implemented on 19</w:t>
      </w:r>
      <w:r w:rsidRPr="0E332EC8">
        <w:rPr>
          <w:rFonts w:ascii="Arial" w:eastAsia="Arial" w:hAnsi="Arial" w:cs="Arial"/>
          <w:color w:val="000000"/>
          <w:szCs w:val="24"/>
          <w:vertAlign w:val="superscript"/>
        </w:rPr>
        <w:t>th</w:t>
      </w:r>
      <w:r w:rsidRPr="0E332EC8">
        <w:rPr>
          <w:rFonts w:ascii="Arial" w:eastAsia="Arial" w:hAnsi="Arial" w:cs="Arial"/>
          <w:color w:val="000000"/>
          <w:szCs w:val="24"/>
        </w:rPr>
        <w:t xml:space="preserve"> October 2021. </w:t>
      </w:r>
    </w:p>
    <w:p w14:paraId="20C4C770" w14:textId="3969FEA5" w:rsidR="3BAA8BC6" w:rsidRDefault="3BAA8BC6" w:rsidP="0E332EC8">
      <w:pPr>
        <w:spacing w:line="240" w:lineRule="auto"/>
        <w:jc w:val="both"/>
        <w:rPr>
          <w:rFonts w:ascii="Arial" w:eastAsia="Arial" w:hAnsi="Arial" w:cs="Arial"/>
          <w:color w:val="000000"/>
          <w:szCs w:val="24"/>
        </w:rPr>
      </w:pPr>
      <w:r w:rsidRPr="0E332EC8">
        <w:rPr>
          <w:rFonts w:ascii="Arial" w:eastAsia="Arial" w:hAnsi="Arial" w:cs="Arial"/>
          <w:color w:val="000000"/>
          <w:szCs w:val="24"/>
        </w:rPr>
        <w:t xml:space="preserve"> These licence modifications include but are not limited to: </w:t>
      </w:r>
    </w:p>
    <w:p w14:paraId="34AA35D0" w14:textId="6DDB06AF" w:rsidR="3BAA8BC6" w:rsidRDefault="3BAA8BC6" w:rsidP="0E332EC8">
      <w:pPr>
        <w:spacing w:after="25" w:line="240" w:lineRule="auto"/>
        <w:ind w:left="720"/>
        <w:jc w:val="both"/>
        <w:rPr>
          <w:rFonts w:ascii="Arial" w:eastAsia="Arial" w:hAnsi="Arial" w:cs="Arial"/>
          <w:color w:val="000000"/>
          <w:szCs w:val="24"/>
        </w:rPr>
      </w:pPr>
      <w:r w:rsidRPr="0E332EC8">
        <w:rPr>
          <w:rFonts w:ascii="Arial" w:eastAsia="Arial" w:hAnsi="Arial" w:cs="Arial"/>
          <w:color w:val="000000"/>
          <w:szCs w:val="24"/>
        </w:rPr>
        <w:t xml:space="preserve"> • Introducing the definition of “restoration services” in Standard Condition C1 and amending the definition of balancing services to include “restoration services”. </w:t>
      </w:r>
    </w:p>
    <w:p w14:paraId="67D29289" w14:textId="31129B86" w:rsidR="3BAA8BC6" w:rsidRDefault="3BAA8BC6" w:rsidP="0E332EC8">
      <w:pPr>
        <w:spacing w:after="25" w:line="240" w:lineRule="auto"/>
        <w:ind w:left="720"/>
        <w:jc w:val="both"/>
        <w:rPr>
          <w:rFonts w:ascii="Arial" w:eastAsia="Arial" w:hAnsi="Arial" w:cs="Arial"/>
          <w:color w:val="000000"/>
          <w:szCs w:val="24"/>
        </w:rPr>
      </w:pPr>
      <w:r w:rsidRPr="0E332EC8">
        <w:rPr>
          <w:rFonts w:ascii="Arial" w:eastAsia="Arial" w:hAnsi="Arial" w:cs="Arial"/>
          <w:color w:val="000000"/>
          <w:szCs w:val="24"/>
        </w:rPr>
        <w:t xml:space="preserve"> • Replacing all references to “black start” with “Electricity System Restoration” in the Electricity Transmission Licence, including in the ESO’s Special Licence Conditions, to align the licence terminology with BEIS’s policy. </w:t>
      </w:r>
    </w:p>
    <w:p w14:paraId="1743B6EF" w14:textId="50AD8071" w:rsidR="3BAA8BC6" w:rsidRDefault="3BAA8BC6" w:rsidP="0E332EC8">
      <w:pPr>
        <w:spacing w:line="240" w:lineRule="auto"/>
        <w:ind w:left="720"/>
        <w:jc w:val="both"/>
        <w:rPr>
          <w:rFonts w:ascii="Arial" w:eastAsia="Arial" w:hAnsi="Arial" w:cs="Arial"/>
          <w:color w:val="000000"/>
          <w:szCs w:val="24"/>
        </w:rPr>
      </w:pPr>
      <w:r w:rsidRPr="0E332EC8">
        <w:rPr>
          <w:rFonts w:ascii="Arial" w:eastAsia="Arial" w:hAnsi="Arial" w:cs="Arial"/>
          <w:color w:val="000000"/>
          <w:szCs w:val="24"/>
        </w:rPr>
        <w:t xml:space="preserve"> • Introduction of updated Special Condition 2.2 of National Grid’s Electricity System</w:t>
      </w:r>
    </w:p>
    <w:p w14:paraId="2C4104F7" w14:textId="6647DCD4" w:rsidR="3BAA8BC6" w:rsidRDefault="3BAA8BC6" w:rsidP="0E332EC8">
      <w:pPr>
        <w:spacing w:line="240" w:lineRule="auto"/>
        <w:ind w:left="720"/>
        <w:jc w:val="both"/>
        <w:rPr>
          <w:rFonts w:ascii="Arial" w:eastAsia="Arial" w:hAnsi="Arial" w:cs="Arial"/>
          <w:color w:val="000000"/>
          <w:szCs w:val="24"/>
        </w:rPr>
      </w:pPr>
      <w:r w:rsidRPr="0E332EC8">
        <w:rPr>
          <w:rFonts w:ascii="Arial" w:eastAsia="Arial" w:hAnsi="Arial" w:cs="Arial"/>
          <w:color w:val="000000"/>
          <w:szCs w:val="24"/>
        </w:rPr>
        <w:t xml:space="preserve"> Operator’s Transmission Licence requiring the introduction of an Electricity System Restoration Standard (ESRS) which requires 60% of electricity demand to be restored within 24 hours in all regions and 100% of electricity demand to be restored within 5 days nationally. </w:t>
      </w:r>
    </w:p>
    <w:p w14:paraId="7B6228D9" w14:textId="0E2F2D2C" w:rsidR="3BAA8BC6" w:rsidRDefault="3BAA8BC6" w:rsidP="0E332EC8">
      <w:pPr>
        <w:spacing w:line="240" w:lineRule="auto"/>
        <w:jc w:val="both"/>
        <w:rPr>
          <w:rFonts w:ascii="Arial" w:eastAsia="Arial" w:hAnsi="Arial" w:cs="Arial"/>
          <w:color w:val="000000"/>
          <w:szCs w:val="24"/>
        </w:rPr>
      </w:pPr>
      <w:r w:rsidRPr="0E332EC8">
        <w:rPr>
          <w:rFonts w:ascii="Arial" w:eastAsia="Arial" w:hAnsi="Arial" w:cs="Arial"/>
          <w:color w:val="000000"/>
          <w:szCs w:val="24"/>
        </w:rPr>
        <w:t xml:space="preserve"> </w:t>
      </w:r>
    </w:p>
    <w:p w14:paraId="075E7CE8" w14:textId="5B76CAD4" w:rsidR="3BAA8BC6" w:rsidRDefault="3BAA8BC6" w:rsidP="0E332EC8">
      <w:pPr>
        <w:rPr>
          <w:rFonts w:ascii="Arial" w:eastAsia="Arial" w:hAnsi="Arial" w:cs="Arial"/>
          <w:color w:val="000000"/>
          <w:szCs w:val="24"/>
        </w:rPr>
      </w:pPr>
      <w:r w:rsidRPr="0E332EC8">
        <w:rPr>
          <w:rFonts w:ascii="Arial" w:eastAsia="Arial" w:hAnsi="Arial" w:cs="Arial"/>
          <w:color w:val="000000"/>
          <w:szCs w:val="24"/>
        </w:rPr>
        <w:t>This modification is therefore necessary following a direction issued by BEIS. The date by which BEIS require the ESO to be compliant with the ESRS is 31 December 2026.</w:t>
      </w:r>
    </w:p>
    <w:p w14:paraId="7207751F" w14:textId="57801315" w:rsidR="0E332EC8" w:rsidRDefault="0E332EC8" w:rsidP="0E332EC8">
      <w:pPr>
        <w:rPr>
          <w:rFonts w:cs="Arial"/>
          <w:i/>
          <w:iCs/>
          <w:color w:val="FF0000"/>
        </w:rPr>
      </w:pPr>
      <w:bookmarkStart w:id="72" w:name="_Toc58482272"/>
    </w:p>
    <w:p w14:paraId="19A8595B" w14:textId="77777777" w:rsidR="00BE213C" w:rsidRDefault="62CCAD0E" w:rsidP="00BE213C">
      <w:pPr>
        <w:pStyle w:val="Heading2"/>
      </w:pPr>
      <w:bookmarkStart w:id="73" w:name="_Toc135814597"/>
      <w:r>
        <w:t>Why change?</w:t>
      </w:r>
      <w:bookmarkEnd w:id="73"/>
    </w:p>
    <w:p w14:paraId="6C64D39A" w14:textId="51762CBD" w:rsidR="00D16700" w:rsidRDefault="3830132C" w:rsidP="0E332EC8">
      <w:pPr>
        <w:rPr>
          <w:rFonts w:ascii="Arial" w:eastAsia="Arial" w:hAnsi="Arial" w:cs="Arial"/>
          <w:color w:val="000000"/>
          <w:sz w:val="23"/>
          <w:szCs w:val="23"/>
        </w:rPr>
      </w:pPr>
      <w:r w:rsidRPr="0E332EC8">
        <w:rPr>
          <w:rFonts w:ascii="Arial" w:eastAsia="Arial" w:hAnsi="Arial" w:cs="Arial"/>
          <w:color w:val="000000"/>
          <w:szCs w:val="24"/>
        </w:rPr>
        <w:t>This Modification is proposing changes to the SQSS to facilitate the direction issued by BEIS in accordance with Special Condition 2.2 of National Grid’s Electricity System Operator’s Transmission Licence. Implementing an Electricity System Restoration Standard (ESRS) which requires 60% of electricity demand to be restored within 24 hours in all regions, and 100% of electricity demand to be restored within 5 days nationally</w:t>
      </w:r>
      <w:r w:rsidR="00B45987">
        <w:rPr>
          <w:rStyle w:val="FootnoteReference"/>
          <w:rFonts w:ascii="Arial" w:eastAsia="Arial" w:hAnsi="Arial" w:cs="Arial"/>
          <w:color w:val="000000"/>
          <w:szCs w:val="24"/>
        </w:rPr>
        <w:footnoteReference w:id="4"/>
      </w:r>
      <w:r w:rsidRPr="0E332EC8">
        <w:rPr>
          <w:rFonts w:ascii="Arial" w:eastAsia="Arial" w:hAnsi="Arial" w:cs="Arial"/>
          <w:color w:val="000000"/>
          <w:szCs w:val="24"/>
        </w:rPr>
        <w:t>.</w:t>
      </w:r>
    </w:p>
    <w:p w14:paraId="6A78B7BF" w14:textId="4330D212" w:rsidR="00D16700" w:rsidRDefault="3830132C" w:rsidP="0E332EC8">
      <w:pPr>
        <w:rPr>
          <w:i/>
          <w:iCs/>
          <w:color w:val="FF0000"/>
        </w:rPr>
      </w:pPr>
      <w:r w:rsidRPr="0E332EC8">
        <w:t>The SQSS requires further review to ensure it is consistent with the changes being introduced to the Grid Code and STC to facilitate the implementation of the ESRS.</w:t>
      </w:r>
      <w:bookmarkStart w:id="74" w:name="_Toc58837632"/>
      <w:r w:rsidR="33A2A55C" w:rsidRPr="0E332EC8">
        <w:rPr>
          <w:i/>
          <w:iCs/>
        </w:rPr>
        <w:t xml:space="preserve"> </w:t>
      </w:r>
    </w:p>
    <w:p w14:paraId="342E035D" w14:textId="77777777" w:rsidR="00043548" w:rsidRPr="005603D9" w:rsidRDefault="00043548" w:rsidP="00043548">
      <w:pPr>
        <w:pStyle w:val="CA3"/>
      </w:pPr>
      <w:bookmarkStart w:id="75" w:name="_Toc135814598"/>
      <w:r w:rsidRPr="005603D9">
        <w:lastRenderedPageBreak/>
        <w:t xml:space="preserve">What is the </w:t>
      </w:r>
      <w:r w:rsidR="005E3456">
        <w:t>s</w:t>
      </w:r>
      <w:r w:rsidRPr="005603D9">
        <w:t>olution?</w:t>
      </w:r>
      <w:bookmarkEnd w:id="72"/>
      <w:bookmarkEnd w:id="74"/>
      <w:bookmarkEnd w:id="75"/>
    </w:p>
    <w:p w14:paraId="6443CC9E" w14:textId="77777777" w:rsidR="00DC39DC" w:rsidRDefault="2929166D" w:rsidP="00DC39DC">
      <w:pPr>
        <w:pStyle w:val="Heading2"/>
      </w:pPr>
      <w:bookmarkStart w:id="76" w:name="_Toc135814599"/>
      <w:r>
        <w:t>Proposer’s solution</w:t>
      </w:r>
      <w:bookmarkEnd w:id="76"/>
    </w:p>
    <w:p w14:paraId="7C5341D4" w14:textId="4138C593" w:rsidR="1CE87AA7" w:rsidRDefault="1CE87AA7" w:rsidP="0E332EC8">
      <w:pPr>
        <w:rPr>
          <w:rFonts w:ascii="Arial" w:eastAsia="Arial" w:hAnsi="Arial" w:cs="Arial"/>
          <w:color w:val="000000"/>
          <w:szCs w:val="24"/>
        </w:rPr>
      </w:pPr>
      <w:r w:rsidRPr="0E332EC8">
        <w:rPr>
          <w:rFonts w:ascii="Arial" w:eastAsia="Arial" w:hAnsi="Arial" w:cs="Arial"/>
          <w:color w:val="000000"/>
          <w:szCs w:val="24"/>
        </w:rPr>
        <w:t xml:space="preserve">It is proposed to establish a SQSS modification Working Group to determine how implementation of the Electricity System Restoration Standard (ESRS) can be facilitated by code modifications. </w:t>
      </w:r>
    </w:p>
    <w:p w14:paraId="48AC3F2C" w14:textId="34C792AE" w:rsidR="1CE87AA7" w:rsidRDefault="1CE87AA7" w:rsidP="0E332EC8">
      <w:pPr>
        <w:spacing w:line="240" w:lineRule="auto"/>
        <w:jc w:val="both"/>
        <w:rPr>
          <w:rFonts w:ascii="Arial" w:eastAsia="Arial" w:hAnsi="Arial" w:cs="Arial"/>
          <w:color w:val="000000"/>
          <w:szCs w:val="24"/>
        </w:rPr>
      </w:pPr>
      <w:r w:rsidRPr="0E332EC8">
        <w:rPr>
          <w:rFonts w:ascii="Arial" w:eastAsia="Arial" w:hAnsi="Arial" w:cs="Arial"/>
          <w:color w:val="000000"/>
          <w:szCs w:val="24"/>
        </w:rPr>
        <w:t xml:space="preserve">  </w:t>
      </w:r>
    </w:p>
    <w:p w14:paraId="6EEB84F6" w14:textId="645ADDE6" w:rsidR="1CE87AA7" w:rsidRDefault="1CE87AA7" w:rsidP="0E332EC8">
      <w:pPr>
        <w:spacing w:line="240" w:lineRule="auto"/>
        <w:jc w:val="both"/>
        <w:rPr>
          <w:rFonts w:ascii="Arial" w:eastAsia="Arial" w:hAnsi="Arial" w:cs="Arial"/>
          <w:color w:val="000000"/>
          <w:szCs w:val="24"/>
        </w:rPr>
      </w:pPr>
      <w:r w:rsidRPr="0E332EC8">
        <w:rPr>
          <w:rFonts w:ascii="Arial" w:eastAsia="Arial" w:hAnsi="Arial" w:cs="Arial"/>
          <w:color w:val="000000"/>
          <w:szCs w:val="24"/>
        </w:rPr>
        <w:t>This modification will build on the work completed through the implementation of the EU Emergency and Restoration Code</w:t>
      </w:r>
      <w:r w:rsidR="00AC777A">
        <w:rPr>
          <w:rStyle w:val="FootnoteReference"/>
          <w:rFonts w:ascii="Arial" w:eastAsia="Arial" w:hAnsi="Arial" w:cs="Arial"/>
          <w:color w:val="000000"/>
          <w:szCs w:val="24"/>
        </w:rPr>
        <w:footnoteReference w:id="5"/>
      </w:r>
      <w:r w:rsidRPr="0E332EC8">
        <w:rPr>
          <w:rFonts w:ascii="Arial" w:eastAsia="Arial" w:hAnsi="Arial" w:cs="Arial"/>
          <w:color w:val="000000"/>
          <w:szCs w:val="24"/>
        </w:rPr>
        <w:t xml:space="preserve"> (</w:t>
      </w:r>
      <w:hyperlink r:id="rId26">
        <w:r w:rsidRPr="0E332EC8">
          <w:rPr>
            <w:rStyle w:val="Hyperlink"/>
            <w:rFonts w:ascii="Arial" w:eastAsia="Arial" w:hAnsi="Arial" w:cs="Arial"/>
            <w:szCs w:val="24"/>
          </w:rPr>
          <w:t>EU 2017/2196</w:t>
        </w:r>
      </w:hyperlink>
      <w:r w:rsidRPr="0E332EC8">
        <w:rPr>
          <w:rFonts w:ascii="Arial" w:eastAsia="Arial" w:hAnsi="Arial" w:cs="Arial"/>
          <w:color w:val="000000"/>
          <w:szCs w:val="24"/>
        </w:rPr>
        <w:t xml:space="preserve">) which was in part introduced to the Grid Code through Grid Code modifications </w:t>
      </w:r>
      <w:hyperlink r:id="rId27">
        <w:r w:rsidRPr="0E332EC8">
          <w:rPr>
            <w:rStyle w:val="Hyperlink"/>
            <w:rFonts w:ascii="Arial" w:eastAsia="Arial" w:hAnsi="Arial" w:cs="Arial"/>
            <w:szCs w:val="24"/>
          </w:rPr>
          <w:t>GC0125</w:t>
        </w:r>
      </w:hyperlink>
      <w:r w:rsidRPr="0E332EC8">
        <w:rPr>
          <w:rFonts w:ascii="Arial" w:eastAsia="Arial" w:hAnsi="Arial" w:cs="Arial"/>
          <w:color w:val="000000"/>
          <w:szCs w:val="24"/>
        </w:rPr>
        <w:t xml:space="preserve">, </w:t>
      </w:r>
      <w:hyperlink r:id="rId28">
        <w:r w:rsidRPr="0E332EC8">
          <w:rPr>
            <w:rStyle w:val="Hyperlink"/>
            <w:rFonts w:ascii="Arial" w:eastAsia="Arial" w:hAnsi="Arial" w:cs="Arial"/>
            <w:szCs w:val="24"/>
          </w:rPr>
          <w:t>GC0127</w:t>
        </w:r>
      </w:hyperlink>
      <w:r w:rsidRPr="0E332EC8">
        <w:rPr>
          <w:rFonts w:ascii="Arial" w:eastAsia="Arial" w:hAnsi="Arial" w:cs="Arial"/>
          <w:color w:val="000000"/>
          <w:szCs w:val="24"/>
        </w:rPr>
        <w:t xml:space="preserve"> and </w:t>
      </w:r>
      <w:hyperlink r:id="rId29">
        <w:r w:rsidRPr="0E332EC8">
          <w:rPr>
            <w:rStyle w:val="Hyperlink"/>
            <w:rFonts w:ascii="Arial" w:eastAsia="Arial" w:hAnsi="Arial" w:cs="Arial"/>
            <w:szCs w:val="24"/>
          </w:rPr>
          <w:t>GC0128</w:t>
        </w:r>
      </w:hyperlink>
      <w:r w:rsidRPr="0E332EC8">
        <w:rPr>
          <w:rFonts w:ascii="Arial" w:eastAsia="Arial" w:hAnsi="Arial" w:cs="Arial"/>
          <w:color w:val="000000"/>
          <w:szCs w:val="24"/>
        </w:rPr>
        <w:t xml:space="preserve"> and further being implemented through Grid Code modification </w:t>
      </w:r>
      <w:hyperlink r:id="rId30">
        <w:r w:rsidRPr="0E332EC8">
          <w:rPr>
            <w:rStyle w:val="Hyperlink"/>
            <w:rFonts w:ascii="Arial" w:eastAsia="Arial" w:hAnsi="Arial" w:cs="Arial"/>
            <w:szCs w:val="24"/>
          </w:rPr>
          <w:t>GC0148 (Implementation of EU Emergency and Restoration Code Phase II)</w:t>
        </w:r>
      </w:hyperlink>
      <w:r w:rsidRPr="0E332EC8">
        <w:rPr>
          <w:rFonts w:ascii="Arial" w:eastAsia="Arial" w:hAnsi="Arial" w:cs="Arial"/>
          <w:color w:val="000000"/>
          <w:szCs w:val="24"/>
        </w:rPr>
        <w:t xml:space="preserve"> and </w:t>
      </w:r>
      <w:hyperlink r:id="rId31" w:history="1">
        <w:r w:rsidRPr="00B8556D">
          <w:rPr>
            <w:rStyle w:val="Hyperlink"/>
            <w:rFonts w:ascii="Arial" w:eastAsia="Arial" w:hAnsi="Arial" w:cs="Arial"/>
            <w:szCs w:val="24"/>
          </w:rPr>
          <w:t>GC0156 (Facilitating the Implementation of the Electricity System Restoration Standard).</w:t>
        </w:r>
      </w:hyperlink>
      <w:r w:rsidRPr="0E332EC8">
        <w:rPr>
          <w:rFonts w:ascii="Arial" w:eastAsia="Arial" w:hAnsi="Arial" w:cs="Arial"/>
          <w:color w:val="000000"/>
          <w:szCs w:val="24"/>
        </w:rPr>
        <w:t xml:space="preserve"> </w:t>
      </w:r>
    </w:p>
    <w:p w14:paraId="1723F837" w14:textId="26F4460F" w:rsidR="0E332EC8" w:rsidRDefault="0E332EC8" w:rsidP="0E332EC8">
      <w:pPr>
        <w:spacing w:line="240" w:lineRule="auto"/>
        <w:jc w:val="both"/>
        <w:rPr>
          <w:rFonts w:ascii="Arial" w:eastAsia="Arial" w:hAnsi="Arial" w:cs="Arial"/>
          <w:color w:val="000000"/>
          <w:szCs w:val="24"/>
        </w:rPr>
      </w:pPr>
    </w:p>
    <w:p w14:paraId="02DA33CB" w14:textId="3A3E8B63" w:rsidR="1CE87AA7" w:rsidRDefault="1CE87AA7" w:rsidP="0E332EC8">
      <w:pPr>
        <w:spacing w:after="120"/>
        <w:jc w:val="both"/>
        <w:rPr>
          <w:rFonts w:ascii="Arial" w:eastAsia="Arial" w:hAnsi="Arial" w:cs="Arial"/>
          <w:color w:val="000000"/>
          <w:szCs w:val="24"/>
        </w:rPr>
      </w:pPr>
      <w:r w:rsidRPr="0E332EC8">
        <w:rPr>
          <w:rFonts w:ascii="Arial" w:eastAsia="Arial" w:hAnsi="Arial" w:cs="Arial"/>
          <w:color w:val="000000"/>
          <w:szCs w:val="24"/>
        </w:rPr>
        <w:t>This modification includes the following proposals for Transmission Owners to consider the following issues when designing their networks.</w:t>
      </w:r>
    </w:p>
    <w:p w14:paraId="24A20300" w14:textId="77777777" w:rsidR="00287DB7" w:rsidRDefault="00287DB7" w:rsidP="00287DB7">
      <w:pPr>
        <w:pStyle w:val="Appendixlevel3"/>
        <w:numPr>
          <w:ilvl w:val="0"/>
          <w:numId w:val="38"/>
        </w:numPr>
        <w:jc w:val="left"/>
        <w:rPr>
          <w:ins w:id="77" w:author="adenola (ESO), Sade" w:date="2023-05-23T15:11:00Z"/>
        </w:rPr>
      </w:pPr>
      <w:ins w:id="78" w:author="adenola (ESO), Sade" w:date="2023-05-23T15:11:00Z">
        <w:r>
          <w:t xml:space="preserve">Each </w:t>
        </w:r>
        <w:r w:rsidRPr="00F91EBC">
          <w:rPr>
            <w:i/>
            <w:iCs/>
          </w:rPr>
          <w:t>transmission system</w:t>
        </w:r>
        <w:r>
          <w:t xml:space="preserve"> shall be designed to facilitate participation in a </w:t>
        </w:r>
        <w:r>
          <w:rPr>
            <w:i/>
            <w:iCs/>
          </w:rPr>
          <w:t>restoration plan</w:t>
        </w:r>
        <w:r>
          <w:t xml:space="preserve"> as appropriate including but not limited to reactive gain and the ability for generation to energise sections of the transmission system.</w:t>
        </w:r>
      </w:ins>
    </w:p>
    <w:p w14:paraId="7659DCD5" w14:textId="064EA989" w:rsidR="00287DB7" w:rsidRDefault="005A4F34" w:rsidP="00287DB7">
      <w:pPr>
        <w:pStyle w:val="Appendixlevel3"/>
        <w:numPr>
          <w:ilvl w:val="0"/>
          <w:numId w:val="38"/>
        </w:numPr>
        <w:jc w:val="left"/>
        <w:rPr>
          <w:ins w:id="79" w:author="adenola (ESO), Sade" w:date="2023-05-23T15:11:00Z"/>
        </w:rPr>
      </w:pPr>
      <w:ins w:id="80" w:author="adenola (ESO), Sade" w:date="2023-05-23T15:12:00Z">
        <w:r>
          <w:t>E</w:t>
        </w:r>
      </w:ins>
      <w:ins w:id="81" w:author="adenola (ESO), Sade" w:date="2023-05-23T15:11:00Z">
        <w:r w:rsidR="00287DB7">
          <w:t xml:space="preserve">ach </w:t>
        </w:r>
        <w:r w:rsidR="00287DB7" w:rsidRPr="00F91EBC">
          <w:rPr>
            <w:i/>
            <w:iCs/>
          </w:rPr>
          <w:t>transmission system</w:t>
        </w:r>
        <w:r w:rsidR="00287DB7">
          <w:t xml:space="preserve"> shall be designed to permit </w:t>
        </w:r>
        <w:r w:rsidR="00287DB7">
          <w:rPr>
            <w:i/>
            <w:iCs/>
          </w:rPr>
          <w:t>power stations</w:t>
        </w:r>
        <w:r w:rsidR="00287DB7">
          <w:t xml:space="preserve"> to subsequently synchronise their </w:t>
        </w:r>
        <w:r w:rsidR="00287DB7" w:rsidRPr="00F91EBC">
          <w:t>p</w:t>
        </w:r>
        <w:r w:rsidR="00287DB7" w:rsidRPr="00EB0B7C">
          <w:t xml:space="preserve">lant </w:t>
        </w:r>
        <w:r w:rsidR="00287DB7">
          <w:t xml:space="preserve">to the </w:t>
        </w:r>
        <w:r w:rsidR="00287DB7">
          <w:rPr>
            <w:i/>
            <w:iCs/>
          </w:rPr>
          <w:t>t</w:t>
        </w:r>
        <w:r w:rsidR="00287DB7" w:rsidRPr="00F91EBC">
          <w:rPr>
            <w:i/>
            <w:iCs/>
          </w:rPr>
          <w:t xml:space="preserve">ransmission </w:t>
        </w:r>
        <w:r w:rsidR="00287DB7">
          <w:rPr>
            <w:i/>
            <w:iCs/>
          </w:rPr>
          <w:t>s</w:t>
        </w:r>
        <w:r w:rsidR="00287DB7" w:rsidRPr="00F91EBC">
          <w:rPr>
            <w:i/>
            <w:iCs/>
          </w:rPr>
          <w:t>ystem</w:t>
        </w:r>
        <w:r w:rsidR="00287DB7">
          <w:t xml:space="preserve"> and operate within their normal operational capability limits</w:t>
        </w:r>
      </w:ins>
    </w:p>
    <w:p w14:paraId="7079BC4E" w14:textId="283BBD32" w:rsidR="00287DB7" w:rsidRPr="003240EF" w:rsidRDefault="00287DB7" w:rsidP="00FB107D">
      <w:pPr>
        <w:pStyle w:val="Appendixlevel3"/>
        <w:numPr>
          <w:ilvl w:val="0"/>
          <w:numId w:val="38"/>
        </w:numPr>
        <w:jc w:val="left"/>
        <w:rPr>
          <w:ins w:id="82" w:author="adenola (ESO), Sade" w:date="2023-05-23T15:11:00Z"/>
        </w:rPr>
      </w:pPr>
      <w:ins w:id="83" w:author="adenola (ESO), Sade" w:date="2023-05-23T15:11:00Z">
        <w:r>
          <w:t>The n</w:t>
        </w:r>
        <w:r w:rsidRPr="00774F96">
          <w:t xml:space="preserve">o </w:t>
        </w:r>
        <w:r>
          <w:t>l</w:t>
        </w:r>
        <w:r w:rsidRPr="00774F96">
          <w:t xml:space="preserve">oad gain between adjacent substations </w:t>
        </w:r>
        <w:r>
          <w:t>shall</w:t>
        </w:r>
        <w:r w:rsidRPr="00774F96">
          <w:t xml:space="preserve"> be designed </w:t>
        </w:r>
        <w:r>
          <w:t xml:space="preserve">to prevent </w:t>
        </w:r>
        <w:r w:rsidRPr="00F91EBC">
          <w:t>system collapse</w:t>
        </w:r>
        <w:r w:rsidRPr="00287DB7">
          <w:rPr>
            <w:i/>
            <w:iCs/>
          </w:rPr>
          <w:t xml:space="preserve"> </w:t>
        </w:r>
        <w:r w:rsidRPr="00F91EBC">
          <w:t>during restoration.</w:t>
        </w:r>
      </w:ins>
    </w:p>
    <w:p w14:paraId="7EFCE44F" w14:textId="38E836EB" w:rsidR="1CE87AA7" w:rsidRDefault="1CE87AA7" w:rsidP="0E332EC8">
      <w:pPr>
        <w:pStyle w:val="ListParagraph"/>
        <w:numPr>
          <w:ilvl w:val="0"/>
          <w:numId w:val="9"/>
        </w:numPr>
        <w:spacing w:line="259" w:lineRule="auto"/>
        <w:jc w:val="both"/>
        <w:rPr>
          <w:del w:id="84" w:author="adenola (ESO), Sade" w:date="2023-05-23T15:12:00Z"/>
          <w:rFonts w:eastAsia="Arial" w:cs="Arial"/>
          <w:color w:val="000000"/>
        </w:rPr>
      </w:pPr>
      <w:del w:id="85" w:author="adenola (ESO), Sade" w:date="2023-05-23T15:12:00Z">
        <w:r w:rsidRPr="0E332EC8">
          <w:rPr>
            <w:rFonts w:eastAsia="Arial" w:cs="Arial"/>
            <w:color w:val="000000"/>
          </w:rPr>
          <w:delText xml:space="preserve"> At each Grid Entry Point, the ability for Restoration Contractors to energise part of the Transmission System at 0MW output and subsequently load the generator above Stable Export Limit (SEL) to feed local demand.  This process would rely on Restoration Contractors sufficient volumes of the reactive power be it from an Anchor Plant or Top Up Plant. </w:delText>
        </w:r>
      </w:del>
    </w:p>
    <w:p w14:paraId="440C0341" w14:textId="78CF33EE" w:rsidR="1CE87AA7" w:rsidRDefault="1CE87AA7" w:rsidP="0E332EC8">
      <w:pPr>
        <w:pStyle w:val="ListParagraph"/>
        <w:numPr>
          <w:ilvl w:val="0"/>
          <w:numId w:val="9"/>
        </w:numPr>
        <w:spacing w:line="259" w:lineRule="auto"/>
        <w:jc w:val="both"/>
        <w:rPr>
          <w:del w:id="86" w:author="adenola (ESO), Sade" w:date="2023-05-23T15:12:00Z"/>
          <w:rFonts w:eastAsia="Arial" w:cs="Arial"/>
          <w:color w:val="000000"/>
        </w:rPr>
      </w:pPr>
      <w:del w:id="87" w:author="adenola (ESO), Sade" w:date="2023-05-23T15:12:00Z">
        <w:r w:rsidRPr="0E332EC8">
          <w:rPr>
            <w:rFonts w:eastAsia="Arial" w:cs="Arial"/>
            <w:color w:val="000000"/>
          </w:rPr>
          <w:delText xml:space="preserve"> No Load gain between adjacent substations must be designed so that it can be energised during System Restoration. (i.e., circuit busbars and associate reactive plant) This would include energising from Anchor Plant or synchronising Top Up Plant such that demand can be supplied as part of a Local Joint Restoration Plan or Distribution Restoration Zone Plan. Once a power island is created by Restoration Contractors, it must be possible to synchronise other Users to the network to either offer auxiliary supplies or enable the Synchronising of other Power Islands.</w:delText>
        </w:r>
      </w:del>
    </w:p>
    <w:p w14:paraId="4B1B87B3" w14:textId="57A34D5D" w:rsidR="1CE87AA7" w:rsidRDefault="1CE87AA7" w:rsidP="0E332EC8">
      <w:pPr>
        <w:pStyle w:val="ListParagraph"/>
        <w:numPr>
          <w:ilvl w:val="0"/>
          <w:numId w:val="9"/>
        </w:numPr>
        <w:spacing w:line="259" w:lineRule="auto"/>
        <w:jc w:val="both"/>
        <w:rPr>
          <w:del w:id="88" w:author="adenola (ESO), Sade" w:date="2023-05-23T15:12:00Z"/>
          <w:rFonts w:eastAsia="Arial" w:cs="Arial"/>
          <w:color w:val="000000"/>
        </w:rPr>
      </w:pPr>
      <w:del w:id="89" w:author="adenola (ESO), Sade" w:date="2023-05-23T15:12:00Z">
        <w:r w:rsidRPr="0E332EC8">
          <w:rPr>
            <w:rFonts w:eastAsia="Arial" w:cs="Arial"/>
            <w:color w:val="000000"/>
          </w:rPr>
          <w:delText xml:space="preserve"> The ability to deliver reactive compensation in steps of up to 60MVAr from a proportion of the reactive compensation equipment thereby enabling utilisation of this equipment during a restoration. </w:delText>
        </w:r>
      </w:del>
    </w:p>
    <w:p w14:paraId="215CEA44" w14:textId="40B1FB31" w:rsidR="1CE87AA7" w:rsidRDefault="1CE87AA7" w:rsidP="0E332EC8">
      <w:pPr>
        <w:pStyle w:val="ListParagraph"/>
        <w:numPr>
          <w:ilvl w:val="0"/>
          <w:numId w:val="9"/>
        </w:numPr>
        <w:spacing w:line="259" w:lineRule="auto"/>
        <w:jc w:val="both"/>
        <w:rPr>
          <w:del w:id="90" w:author="adenola (ESO), Sade" w:date="2023-05-23T15:12:00Z"/>
          <w:rFonts w:eastAsia="Arial" w:cs="Arial"/>
          <w:color w:val="000000"/>
        </w:rPr>
      </w:pPr>
      <w:del w:id="91" w:author="adenola (ESO), Sade" w:date="2023-05-23T15:12:00Z">
        <w:r w:rsidRPr="0E332EC8">
          <w:rPr>
            <w:rFonts w:eastAsia="Arial" w:cs="Arial"/>
            <w:color w:val="000000"/>
          </w:rPr>
          <w:delText xml:space="preserve"> Compensation equipment, such as Static Compensators or rotary compensators should be energised and used within the initial stages of a restoration.</w:delText>
        </w:r>
      </w:del>
    </w:p>
    <w:p w14:paraId="1803C314" w14:textId="10918F95" w:rsidR="1CE87AA7" w:rsidRDefault="1CE87AA7" w:rsidP="0E332EC8">
      <w:pPr>
        <w:pStyle w:val="ListParagraph"/>
        <w:numPr>
          <w:ilvl w:val="0"/>
          <w:numId w:val="9"/>
        </w:numPr>
        <w:jc w:val="both"/>
        <w:rPr>
          <w:del w:id="92" w:author="adenola (ESO), Sade" w:date="2023-05-23T15:12:00Z"/>
          <w:rFonts w:eastAsia="Arial" w:cs="Arial"/>
          <w:color w:val="000000"/>
        </w:rPr>
      </w:pPr>
      <w:del w:id="93" w:author="adenola (ESO), Sade" w:date="2023-05-23T15:12:00Z">
        <w:r w:rsidRPr="0E332EC8">
          <w:rPr>
            <w:rFonts w:eastAsia="Arial" w:cs="Arial"/>
            <w:color w:val="000000"/>
          </w:rPr>
          <w:delText xml:space="preserve"> The ability to utilise Offshore Networks as part of the Restoration Process.</w:delText>
        </w:r>
      </w:del>
    </w:p>
    <w:p w14:paraId="0645F897" w14:textId="77777777" w:rsidR="00050444" w:rsidRDefault="00050444" w:rsidP="00BD3E26">
      <w:pPr>
        <w:pStyle w:val="CA3"/>
      </w:pPr>
      <w:bookmarkStart w:id="94" w:name="_Toc135814600"/>
      <w:r>
        <w:lastRenderedPageBreak/>
        <w:t xml:space="preserve">Workgroup </w:t>
      </w:r>
      <w:r w:rsidR="005E3456">
        <w:t>c</w:t>
      </w:r>
      <w:r>
        <w:t>onsiderations</w:t>
      </w:r>
      <w:bookmarkEnd w:id="94"/>
    </w:p>
    <w:p w14:paraId="455E71CD" w14:textId="003FD915" w:rsidR="00D16700" w:rsidRDefault="00D16700" w:rsidP="00D16700">
      <w:pPr>
        <w:spacing w:line="240" w:lineRule="auto"/>
        <w:jc w:val="both"/>
        <w:textAlignment w:val="baseline"/>
        <w:rPr>
          <w:rFonts w:cs="Arial"/>
        </w:rPr>
      </w:pPr>
      <w:r w:rsidRPr="0E23A174">
        <w:rPr>
          <w:rFonts w:cs="Arial"/>
        </w:rPr>
        <w:t>The Workgroup convened</w:t>
      </w:r>
      <w:r w:rsidR="153F183D" w:rsidRPr="0E23A174">
        <w:rPr>
          <w:rFonts w:cs="Arial"/>
        </w:rPr>
        <w:t xml:space="preserve"> </w:t>
      </w:r>
      <w:ins w:id="95" w:author="Milly Lewis" w:date="2023-05-24T08:20:00Z">
        <w:r w:rsidR="006C0B0E">
          <w:rPr>
            <w:rFonts w:cs="Arial"/>
            <w:highlight w:val="yellow"/>
          </w:rPr>
          <w:t>4</w:t>
        </w:r>
      </w:ins>
      <w:r w:rsidR="153F183D" w:rsidRPr="0E23A174">
        <w:rPr>
          <w:rFonts w:cs="Arial"/>
        </w:rPr>
        <w:t xml:space="preserve"> times </w:t>
      </w:r>
      <w:r w:rsidRPr="0E23A174">
        <w:rPr>
          <w:rFonts w:cs="Arial"/>
        </w:rPr>
        <w:t xml:space="preserve">to discuss the perceived issue, detail the scope of the proposed defect, devise potential </w:t>
      </w:r>
      <w:r w:rsidR="00590ED9" w:rsidRPr="0E23A174">
        <w:rPr>
          <w:rFonts w:cs="Arial"/>
        </w:rPr>
        <w:t>solutions,</w:t>
      </w:r>
      <w:r w:rsidRPr="0E23A174">
        <w:rPr>
          <w:rFonts w:cs="Arial"/>
        </w:rPr>
        <w:t xml:space="preserve"> and assess the proposal in terms of the Applicable Code Objectives. </w:t>
      </w:r>
    </w:p>
    <w:p w14:paraId="5340A11C" w14:textId="77777777" w:rsidR="00D16700" w:rsidRDefault="00D16700" w:rsidP="00D16700">
      <w:pPr>
        <w:spacing w:line="240" w:lineRule="auto"/>
        <w:jc w:val="both"/>
        <w:textAlignment w:val="baseline"/>
        <w:rPr>
          <w:rFonts w:cs="Arial"/>
        </w:rPr>
      </w:pPr>
    </w:p>
    <w:p w14:paraId="71718EA1" w14:textId="77777777" w:rsidR="00D16700" w:rsidRDefault="00D16700" w:rsidP="00D16700">
      <w:pPr>
        <w:spacing w:line="240" w:lineRule="auto"/>
        <w:jc w:val="both"/>
        <w:textAlignment w:val="baseline"/>
        <w:rPr>
          <w:rFonts w:cs="Arial"/>
          <w:b/>
        </w:rPr>
      </w:pPr>
      <w:r>
        <w:rPr>
          <w:rFonts w:cs="Arial"/>
          <w:b/>
        </w:rPr>
        <w:t>Consideration of the proposer’s solution</w:t>
      </w:r>
    </w:p>
    <w:p w14:paraId="7D1DFD2D" w14:textId="4A4D5CDA" w:rsidR="00222E79" w:rsidRPr="00222E79" w:rsidRDefault="00222E79" w:rsidP="00D16700">
      <w:pPr>
        <w:spacing w:line="240" w:lineRule="auto"/>
        <w:jc w:val="both"/>
        <w:textAlignment w:val="baseline"/>
        <w:rPr>
          <w:iCs/>
          <w:color w:val="FF0000"/>
        </w:rPr>
      </w:pPr>
    </w:p>
    <w:p w14:paraId="62F13CAC" w14:textId="403991C7" w:rsidR="00222E79" w:rsidRPr="00222E79" w:rsidRDefault="00E02400" w:rsidP="00222E79">
      <w:pPr>
        <w:pStyle w:val="BodyText"/>
        <w:rPr>
          <w:rFonts w:eastAsiaTheme="minorEastAsia" w:cs="Arial"/>
          <w:bCs/>
          <w:i/>
          <w:iCs/>
          <w:sz w:val="24"/>
          <w:szCs w:val="32"/>
          <w:lang w:val="en-US"/>
        </w:rPr>
      </w:pPr>
      <w:ins w:id="96" w:author="Milly Lewis" w:date="2023-05-24T08:36:00Z">
        <w:r>
          <w:rPr>
            <w:rFonts w:eastAsiaTheme="minorEastAsia" w:cs="Arial"/>
            <w:bCs/>
            <w:i/>
            <w:iCs/>
            <w:sz w:val="24"/>
            <w:szCs w:val="32"/>
            <w:lang w:val="en-US"/>
          </w:rPr>
          <w:t>Updates to the SQSS</w:t>
        </w:r>
      </w:ins>
    </w:p>
    <w:p w14:paraId="506750A0" w14:textId="3EC266E9" w:rsidR="00E02400" w:rsidRDefault="00E02400" w:rsidP="00E02400">
      <w:pPr>
        <w:spacing w:line="240" w:lineRule="auto"/>
        <w:jc w:val="both"/>
        <w:textAlignment w:val="baseline"/>
        <w:rPr>
          <w:ins w:id="97" w:author="Milly Lewis" w:date="2023-05-24T08:35:00Z"/>
          <w:rFonts w:cs="Arial"/>
        </w:rPr>
      </w:pPr>
      <w:ins w:id="98" w:author="Milly Lewis" w:date="2023-05-24T08:35:00Z">
        <w:r>
          <w:rPr>
            <w:rFonts w:cs="Arial"/>
          </w:rPr>
          <w:t>The ERSR subgroups (sub-group reports in Annex 3) which were formerly established prior to the formal implementation of the Industry Codes (</w:t>
        </w:r>
      </w:ins>
      <w:ins w:id="99" w:author="Milly Lewis" w:date="2023-05-24T09:59:00Z">
        <w:r w:rsidR="00E71DE6">
          <w:rPr>
            <w:rFonts w:cs="Arial"/>
          </w:rPr>
          <w:t>i.e.,</w:t>
        </w:r>
      </w:ins>
      <w:ins w:id="100" w:author="Milly Lewis" w:date="2023-05-24T08:35:00Z">
        <w:r>
          <w:rPr>
            <w:rFonts w:cs="Arial"/>
          </w:rPr>
          <w:t xml:space="preserve"> Grid Code, STC, CUSC, BSC, SQSS) identified potential changes to the SQSS.  These were presented to the SQSS Panel in March 2023</w:t>
        </w:r>
      </w:ins>
      <w:ins w:id="101" w:author="Milly Lewis" w:date="2023-05-24T08:38:00Z">
        <w:r w:rsidR="00FA5675">
          <w:rPr>
            <w:rFonts w:cs="Arial"/>
          </w:rPr>
          <w:t xml:space="preserve"> a</w:t>
        </w:r>
      </w:ins>
      <w:ins w:id="102" w:author="Milly Lewis" w:date="2023-05-24T08:39:00Z">
        <w:r w:rsidR="00FA5675">
          <w:rPr>
            <w:rFonts w:cs="Arial"/>
          </w:rPr>
          <w:t xml:space="preserve">nd again in April 2023 where it was agreed the issue should proceed to Workgroup.  </w:t>
        </w:r>
      </w:ins>
      <w:ins w:id="103" w:author="Milly Lewis" w:date="2023-05-24T08:35:00Z">
        <w:r>
          <w:rPr>
            <w:rFonts w:cs="Arial"/>
          </w:rPr>
          <w:t xml:space="preserve">  </w:t>
        </w:r>
      </w:ins>
    </w:p>
    <w:p w14:paraId="268CDB0D" w14:textId="77777777" w:rsidR="00E02400" w:rsidRDefault="00E02400" w:rsidP="00E02400">
      <w:pPr>
        <w:spacing w:line="240" w:lineRule="auto"/>
        <w:jc w:val="both"/>
        <w:textAlignment w:val="baseline"/>
        <w:rPr>
          <w:ins w:id="104" w:author="Milly Lewis" w:date="2023-05-24T08:35:00Z"/>
          <w:rFonts w:cs="Arial"/>
        </w:rPr>
      </w:pPr>
    </w:p>
    <w:p w14:paraId="04BC3BCC" w14:textId="543AB7BE" w:rsidR="00E02400" w:rsidRDefault="00E02400" w:rsidP="00E02400">
      <w:pPr>
        <w:spacing w:line="240" w:lineRule="auto"/>
        <w:jc w:val="both"/>
        <w:textAlignment w:val="baseline"/>
        <w:rPr>
          <w:ins w:id="105" w:author="Milly Lewis" w:date="2023-05-24T08:35:00Z"/>
          <w:rFonts w:cs="Arial"/>
        </w:rPr>
      </w:pPr>
      <w:ins w:id="106" w:author="Milly Lewis" w:date="2023-05-24T08:35:00Z">
        <w:r>
          <w:rPr>
            <w:rFonts w:cs="Arial"/>
          </w:rPr>
          <w:t xml:space="preserve">A key point raised was </w:t>
        </w:r>
      </w:ins>
      <w:ins w:id="107" w:author="Milly Lewis" w:date="2023-05-24T09:59:00Z">
        <w:r w:rsidR="005D1101">
          <w:rPr>
            <w:rFonts w:cs="Arial"/>
          </w:rPr>
          <w:t>whether</w:t>
        </w:r>
      </w:ins>
      <w:ins w:id="108" w:author="Milly Lewis" w:date="2023-05-24T08:35:00Z">
        <w:r>
          <w:rPr>
            <w:rFonts w:cs="Arial"/>
          </w:rPr>
          <w:t xml:space="preserve"> there needed to be a change to the SQSS to include System Restoration noting that Licence Standards do not apply during a System Restoration.  </w:t>
        </w:r>
      </w:ins>
    </w:p>
    <w:p w14:paraId="444EABD2" w14:textId="77777777" w:rsidR="00E02400" w:rsidRDefault="00E02400" w:rsidP="00E02400">
      <w:pPr>
        <w:spacing w:line="240" w:lineRule="auto"/>
        <w:jc w:val="both"/>
        <w:textAlignment w:val="baseline"/>
        <w:rPr>
          <w:ins w:id="109" w:author="Milly Lewis" w:date="2023-05-24T08:35:00Z"/>
          <w:rFonts w:cs="Arial"/>
        </w:rPr>
      </w:pPr>
    </w:p>
    <w:p w14:paraId="19225F4C" w14:textId="25AC268C" w:rsidR="00E02400" w:rsidRDefault="00E02400" w:rsidP="00E02400">
      <w:pPr>
        <w:spacing w:line="240" w:lineRule="auto"/>
        <w:jc w:val="both"/>
        <w:textAlignment w:val="baseline"/>
        <w:rPr>
          <w:ins w:id="110" w:author="Milly Lewis" w:date="2023-05-24T08:35:00Z"/>
          <w:rFonts w:cs="Arial"/>
        </w:rPr>
      </w:pPr>
      <w:ins w:id="111" w:author="Milly Lewis" w:date="2023-05-24T08:35:00Z">
        <w:r>
          <w:rPr>
            <w:rFonts w:cs="Arial"/>
          </w:rPr>
          <w:t>The</w:t>
        </w:r>
      </w:ins>
      <w:ins w:id="112" w:author="Milly Lewis" w:date="2023-05-24T08:37:00Z">
        <w:r w:rsidR="005345CD">
          <w:rPr>
            <w:rFonts w:cs="Arial"/>
          </w:rPr>
          <w:t xml:space="preserve"> draft </w:t>
        </w:r>
      </w:ins>
      <w:ins w:id="113" w:author="Milly Lewis" w:date="2023-05-24T08:35:00Z">
        <w:r>
          <w:rPr>
            <w:rFonts w:cs="Arial"/>
          </w:rPr>
          <w:t>legal text developed</w:t>
        </w:r>
      </w:ins>
      <w:ins w:id="114" w:author="Milly Lewis" w:date="2023-05-24T08:40:00Z">
        <w:r w:rsidR="005426B0">
          <w:rPr>
            <w:rFonts w:cs="Arial"/>
          </w:rPr>
          <w:t xml:space="preserve"> by the Workgroup</w:t>
        </w:r>
      </w:ins>
      <w:ins w:id="115" w:author="Milly Lewis" w:date="2023-05-24T08:35:00Z">
        <w:r>
          <w:rPr>
            <w:rFonts w:cs="Arial"/>
          </w:rPr>
          <w:t xml:space="preserve"> reflects the minimal requirements that are believed to be introduced into the SQSS</w:t>
        </w:r>
      </w:ins>
      <w:ins w:id="116" w:author="Milly Lewis" w:date="2023-05-24T08:41:00Z">
        <w:r w:rsidR="00700A31">
          <w:rPr>
            <w:rFonts w:cs="Arial"/>
          </w:rPr>
          <w:t xml:space="preserve"> to include a System Restoration </w:t>
        </w:r>
      </w:ins>
      <w:ins w:id="117" w:author="Milly Lewis" w:date="2023-05-24T09:59:00Z">
        <w:r w:rsidR="005D1101">
          <w:rPr>
            <w:rFonts w:cs="Arial"/>
          </w:rPr>
          <w:t>capability and</w:t>
        </w:r>
      </w:ins>
      <w:ins w:id="118" w:author="Milly Lewis" w:date="2023-05-24T08:38:00Z">
        <w:r w:rsidR="00DB2549">
          <w:rPr>
            <w:rFonts w:cs="Arial"/>
          </w:rPr>
          <w:t xml:space="preserve"> does not include </w:t>
        </w:r>
        <w:r w:rsidR="00DB2549" w:rsidRPr="00222E79">
          <w:rPr>
            <w:rFonts w:eastAsiaTheme="minorEastAsia" w:cs="Arial"/>
            <w:szCs w:val="32"/>
            <w:lang w:val="en-US"/>
          </w:rPr>
          <w:t>specific references to relevant clauses/sections</w:t>
        </w:r>
        <w:r w:rsidR="00DB2549">
          <w:rPr>
            <w:rFonts w:eastAsiaTheme="minorEastAsia" w:cs="Arial"/>
            <w:szCs w:val="32"/>
            <w:lang w:val="en-US"/>
          </w:rPr>
          <w:t xml:space="preserve"> of the Grid Code and STC.</w:t>
        </w:r>
      </w:ins>
    </w:p>
    <w:p w14:paraId="757BA8FC" w14:textId="77777777" w:rsidR="00E02400" w:rsidRDefault="00E02400" w:rsidP="00E02400">
      <w:pPr>
        <w:spacing w:line="240" w:lineRule="auto"/>
        <w:jc w:val="both"/>
        <w:textAlignment w:val="baseline"/>
        <w:rPr>
          <w:ins w:id="119" w:author="Milly Lewis" w:date="2023-05-24T08:35:00Z"/>
          <w:rFonts w:cs="Arial"/>
        </w:rPr>
      </w:pPr>
    </w:p>
    <w:p w14:paraId="4D29F2EC" w14:textId="0F50BC09" w:rsidR="00E02400" w:rsidRPr="00F43F94" w:rsidDel="00AE04BA" w:rsidRDefault="00E02400" w:rsidP="00AE04BA">
      <w:pPr>
        <w:pStyle w:val="Appendixlevel3"/>
        <w:numPr>
          <w:ilvl w:val="0"/>
          <w:numId w:val="0"/>
        </w:numPr>
        <w:rPr>
          <w:del w:id="120" w:author="Milly Lewis" w:date="2023-05-24T08:42:00Z"/>
        </w:rPr>
      </w:pPr>
      <w:ins w:id="121" w:author="Milly Lewis" w:date="2023-05-24T08:35:00Z">
        <w:r>
          <w:t xml:space="preserve">The </w:t>
        </w:r>
      </w:ins>
      <w:ins w:id="122" w:author="Milly Lewis" w:date="2023-05-24T08:42:00Z">
        <w:r w:rsidR="00665DD2">
          <w:t>W</w:t>
        </w:r>
      </w:ins>
      <w:ins w:id="123" w:author="Milly Lewis" w:date="2023-05-24T08:35:00Z">
        <w:r>
          <w:t>orkgroup had opposing views as to whether to include the network design requirements for restoration into the SQSS or not</w:t>
        </w:r>
      </w:ins>
      <w:ins w:id="124" w:author="Milly Lewis" w:date="2023-05-24T09:51:00Z">
        <w:r w:rsidR="002A426E">
          <w:t xml:space="preserve">, including </w:t>
        </w:r>
      </w:ins>
      <w:ins w:id="125" w:author="Milly Lewis" w:date="2023-05-24T09:59:00Z">
        <w:r w:rsidR="005D1101">
          <w:t>whether</w:t>
        </w:r>
      </w:ins>
      <w:ins w:id="126" w:author="Milly Lewis" w:date="2023-05-24T09:51:00Z">
        <w:r w:rsidR="002A426E">
          <w:t xml:space="preserve"> system collapse or voltage</w:t>
        </w:r>
        <w:r w:rsidR="008E4C75">
          <w:t xml:space="preserve"> collapse</w:t>
        </w:r>
      </w:ins>
      <w:ins w:id="127" w:author="Milly Lewis" w:date="2023-05-24T08:35:00Z">
        <w:r>
          <w:t xml:space="preserve">. </w:t>
        </w:r>
      </w:ins>
    </w:p>
    <w:p w14:paraId="19AB00C9" w14:textId="5049DA70" w:rsidR="00222E79" w:rsidRDefault="00222E79" w:rsidP="00D16700">
      <w:pPr>
        <w:spacing w:line="240" w:lineRule="auto"/>
        <w:jc w:val="both"/>
        <w:textAlignment w:val="baseline"/>
        <w:rPr>
          <w:i/>
          <w:color w:val="FF0000"/>
        </w:rPr>
      </w:pPr>
    </w:p>
    <w:p w14:paraId="7A298049" w14:textId="77777777" w:rsidR="00E02400" w:rsidRPr="00222E79" w:rsidRDefault="00E02400" w:rsidP="00E02400">
      <w:pPr>
        <w:pStyle w:val="BodyText"/>
        <w:spacing w:before="0" w:after="0" w:line="256" w:lineRule="auto"/>
        <w:rPr>
          <w:ins w:id="128" w:author="Milly Lewis" w:date="2023-05-24T08:36:00Z"/>
          <w:rFonts w:eastAsiaTheme="minorEastAsia" w:cs="Arial"/>
          <w:sz w:val="24"/>
          <w:szCs w:val="32"/>
          <w:lang w:val="en-US"/>
        </w:rPr>
      </w:pPr>
      <w:ins w:id="129" w:author="Milly Lewis" w:date="2023-05-24T08:36:00Z">
        <w:r>
          <w:rPr>
            <w:rFonts w:asciiTheme="minorHAnsi" w:eastAsiaTheme="minorHAnsi" w:hAnsiTheme="minorHAnsi" w:cs="Arial"/>
            <w:sz w:val="24"/>
            <w:szCs w:val="22"/>
            <w:lang w:eastAsia="en-US"/>
          </w:rPr>
          <w:t xml:space="preserve">The Proposer clarified that for restoration purposes, Electricity Demand is based on the Grid Code definition of National Demand.  </w:t>
        </w:r>
        <w:r>
          <w:rPr>
            <w:noProof/>
          </w:rPr>
          <w:drawing>
            <wp:inline distT="0" distB="0" distL="0" distR="0" wp14:anchorId="252B6F3A" wp14:editId="0E56BD8B">
              <wp:extent cx="5581650" cy="1972622"/>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32"/>
                      <a:stretch>
                        <a:fillRect/>
                      </a:stretch>
                    </pic:blipFill>
                    <pic:spPr>
                      <a:xfrm>
                        <a:off x="0" y="0"/>
                        <a:ext cx="5588745" cy="1975129"/>
                      </a:xfrm>
                      <a:prstGeom prst="rect">
                        <a:avLst/>
                      </a:prstGeom>
                    </pic:spPr>
                  </pic:pic>
                </a:graphicData>
              </a:graphic>
            </wp:inline>
          </w:drawing>
        </w:r>
      </w:ins>
    </w:p>
    <w:p w14:paraId="66C5DC29" w14:textId="77777777" w:rsidR="00E02400" w:rsidRDefault="00E02400" w:rsidP="00222E79">
      <w:pPr>
        <w:pStyle w:val="BodyText"/>
        <w:rPr>
          <w:ins w:id="130" w:author="Milly Lewis" w:date="2023-05-24T08:36:00Z"/>
          <w:rFonts w:asciiTheme="minorHAnsi" w:eastAsiaTheme="minorHAnsi" w:hAnsiTheme="minorHAnsi" w:cs="Arial"/>
          <w:bCs/>
          <w:i/>
          <w:iCs/>
          <w:sz w:val="24"/>
          <w:szCs w:val="22"/>
          <w:lang w:eastAsia="en-US"/>
        </w:rPr>
      </w:pPr>
    </w:p>
    <w:p w14:paraId="4B6B50EF" w14:textId="193BF736" w:rsidR="00222E79" w:rsidRPr="00222E79" w:rsidRDefault="00222E79" w:rsidP="00222E79">
      <w:pPr>
        <w:pStyle w:val="BodyText"/>
        <w:rPr>
          <w:rFonts w:asciiTheme="minorHAnsi" w:eastAsiaTheme="minorHAnsi" w:hAnsiTheme="minorHAnsi" w:cs="Arial"/>
          <w:bCs/>
          <w:i/>
          <w:iCs/>
          <w:sz w:val="24"/>
          <w:szCs w:val="22"/>
          <w:lang w:eastAsia="en-US"/>
        </w:rPr>
      </w:pPr>
      <w:r w:rsidRPr="00222E79">
        <w:rPr>
          <w:rFonts w:asciiTheme="minorHAnsi" w:eastAsiaTheme="minorHAnsi" w:hAnsiTheme="minorHAnsi" w:cs="Arial"/>
          <w:bCs/>
          <w:i/>
          <w:iCs/>
          <w:sz w:val="24"/>
          <w:szCs w:val="22"/>
          <w:lang w:eastAsia="en-US"/>
        </w:rPr>
        <w:t>Obligation</w:t>
      </w:r>
      <w:r w:rsidR="00E670E8">
        <w:rPr>
          <w:rFonts w:asciiTheme="minorHAnsi" w:eastAsiaTheme="minorHAnsi" w:hAnsiTheme="minorHAnsi" w:cs="Arial"/>
          <w:bCs/>
          <w:i/>
          <w:iCs/>
          <w:sz w:val="24"/>
          <w:szCs w:val="22"/>
          <w:lang w:eastAsia="en-US"/>
        </w:rPr>
        <w:t xml:space="preserve">, </w:t>
      </w:r>
      <w:del w:id="131" w:author="Milly Lewis" w:date="2023-05-24T09:59:00Z">
        <w:r w:rsidR="00E670E8" w:rsidDel="00C16287">
          <w:rPr>
            <w:rFonts w:asciiTheme="minorHAnsi" w:eastAsiaTheme="minorHAnsi" w:hAnsiTheme="minorHAnsi" w:cs="Arial"/>
            <w:bCs/>
            <w:i/>
            <w:iCs/>
            <w:sz w:val="24"/>
            <w:szCs w:val="22"/>
            <w:lang w:eastAsia="en-US"/>
          </w:rPr>
          <w:delText>representation</w:delText>
        </w:r>
      </w:del>
      <w:ins w:id="132" w:author="Milly Lewis" w:date="2023-05-24T09:59:00Z">
        <w:r w:rsidR="00C16287">
          <w:rPr>
            <w:rFonts w:asciiTheme="minorHAnsi" w:eastAsiaTheme="minorHAnsi" w:hAnsiTheme="minorHAnsi" w:cs="Arial"/>
            <w:bCs/>
            <w:i/>
            <w:iCs/>
            <w:sz w:val="24"/>
            <w:szCs w:val="22"/>
            <w:lang w:eastAsia="en-US"/>
          </w:rPr>
          <w:t>representation,</w:t>
        </w:r>
      </w:ins>
      <w:r w:rsidRPr="00222E79">
        <w:rPr>
          <w:rFonts w:asciiTheme="minorHAnsi" w:eastAsiaTheme="minorHAnsi" w:hAnsiTheme="minorHAnsi" w:cs="Arial"/>
          <w:bCs/>
          <w:i/>
          <w:iCs/>
          <w:sz w:val="24"/>
          <w:szCs w:val="22"/>
          <w:lang w:eastAsia="en-US"/>
        </w:rPr>
        <w:t xml:space="preserve"> and retrospectivity</w:t>
      </w:r>
    </w:p>
    <w:p w14:paraId="6F3A3284" w14:textId="6B78D4F3" w:rsidR="004A0F7D" w:rsidRDefault="00E670E8" w:rsidP="00AE04BA">
      <w:pPr>
        <w:rPr>
          <w:ins w:id="133" w:author="adenola (ESO), Sade" w:date="2023-05-23T16:22:00Z"/>
          <w:rFonts w:cs="Arial"/>
          <w:iCs/>
          <w:color w:val="454545" w:themeColor="text1"/>
          <w:szCs w:val="24"/>
        </w:rPr>
      </w:pPr>
      <w:r>
        <w:rPr>
          <w:rFonts w:cs="Arial"/>
        </w:rPr>
        <w:t xml:space="preserve">The Proposer confirmed that </w:t>
      </w:r>
      <w:r w:rsidR="00222E79" w:rsidRPr="00222E79">
        <w:rPr>
          <w:rFonts w:cs="Arial"/>
        </w:rPr>
        <w:t xml:space="preserve">existing OFTOs are exempt from retrospective ESRS changes </w:t>
      </w:r>
      <w:ins w:id="134" w:author="adenola (ESO), Sade" w:date="2023-05-23T16:22:00Z">
        <w:r w:rsidR="004A0F7D">
          <w:rPr>
            <w:rFonts w:cs="Arial"/>
            <w:iCs/>
            <w:color w:val="454545" w:themeColor="text1"/>
            <w:szCs w:val="24"/>
          </w:rPr>
          <w:t xml:space="preserve">for </w:t>
        </w:r>
        <w:r w:rsidR="004A0F7D" w:rsidRPr="001F04CF">
          <w:rPr>
            <w:rFonts w:cs="Arial"/>
            <w:iCs/>
            <w:color w:val="454545" w:themeColor="text1"/>
            <w:szCs w:val="24"/>
          </w:rPr>
          <w:t xml:space="preserve">those </w:t>
        </w:r>
        <w:r w:rsidR="004A0F7D" w:rsidRPr="001F04CF">
          <w:rPr>
            <w:rFonts w:cs="Arial"/>
            <w:i/>
            <w:color w:val="454545" w:themeColor="text1"/>
            <w:szCs w:val="24"/>
          </w:rPr>
          <w:t xml:space="preserve">offshore transmission </w:t>
        </w:r>
        <w:r w:rsidR="004A0F7D">
          <w:rPr>
            <w:rFonts w:cs="Arial"/>
            <w:i/>
            <w:color w:val="454545" w:themeColor="text1"/>
            <w:szCs w:val="24"/>
          </w:rPr>
          <w:t>systems</w:t>
        </w:r>
        <w:r w:rsidR="004A0F7D" w:rsidRPr="001F04CF">
          <w:rPr>
            <w:rFonts w:cs="Arial"/>
            <w:iCs/>
            <w:color w:val="454545" w:themeColor="text1"/>
            <w:szCs w:val="24"/>
          </w:rPr>
          <w:t xml:space="preserve"> who </w:t>
        </w:r>
        <w:r w:rsidR="004A0F7D" w:rsidRPr="001F04CF">
          <w:rPr>
            <w:rFonts w:ascii="Helvetica-Bold" w:hAnsi="Helvetica-Bold" w:cs="Helvetica-Bold"/>
            <w:color w:val="454545" w:themeColor="text1"/>
            <w:lang w:eastAsia="en-GB"/>
          </w:rPr>
          <w:t xml:space="preserve">had concluded </w:t>
        </w:r>
        <w:r w:rsidR="004A0F7D">
          <w:rPr>
            <w:color w:val="454545" w:themeColor="text1"/>
          </w:rPr>
          <w:t>design</w:t>
        </w:r>
        <w:r w:rsidR="004A0F7D" w:rsidRPr="001F04CF">
          <w:rPr>
            <w:color w:val="454545" w:themeColor="text1"/>
          </w:rPr>
          <w:t xml:space="preserve"> contracts for their </w:t>
        </w:r>
        <w:r w:rsidR="004A0F7D">
          <w:rPr>
            <w:color w:val="454545" w:themeColor="text1"/>
          </w:rPr>
          <w:t>assets on or after</w:t>
        </w:r>
        <w:r w:rsidR="004A0F7D" w:rsidRPr="001F04CF">
          <w:rPr>
            <w:rFonts w:ascii="Helvetica-Bold" w:hAnsi="Helvetica-Bold" w:cs="Helvetica-Bold"/>
            <w:color w:val="454545" w:themeColor="text1"/>
            <w:lang w:eastAsia="en-GB"/>
          </w:rPr>
          <w:t xml:space="preserve"> XXXX </w:t>
        </w:r>
        <w:r w:rsidR="004A0F7D" w:rsidRPr="007B6C9C">
          <w:rPr>
            <w:rFonts w:ascii="Helvetica-Bold" w:hAnsi="Helvetica-Bold" w:cs="Helvetica-Bold"/>
            <w:i/>
            <w:iCs/>
            <w:color w:val="454545" w:themeColor="text1"/>
            <w:lang w:eastAsia="en-GB"/>
          </w:rPr>
          <w:t>(12 months after approval of CMo89 for example if Ofgem approve CM089 01/12/2023 then XXXX would become 01/12/2024)</w:t>
        </w:r>
        <w:r w:rsidR="004A0F7D" w:rsidRPr="007B6C9C">
          <w:rPr>
            <w:rFonts w:cs="Arial"/>
            <w:iCs/>
            <w:color w:val="454545" w:themeColor="text1"/>
            <w:szCs w:val="24"/>
          </w:rPr>
          <w:t>.</w:t>
        </w:r>
      </w:ins>
    </w:p>
    <w:p w14:paraId="6F0CC0BB" w14:textId="0565F344" w:rsidR="00222E79" w:rsidRDefault="00222E79" w:rsidP="00222E79">
      <w:pPr>
        <w:pStyle w:val="BodyText"/>
        <w:rPr>
          <w:rFonts w:asciiTheme="minorHAnsi" w:eastAsiaTheme="minorHAnsi" w:hAnsiTheme="minorHAnsi" w:cs="Arial"/>
          <w:sz w:val="24"/>
          <w:szCs w:val="22"/>
          <w:lang w:eastAsia="en-US"/>
        </w:rPr>
      </w:pPr>
    </w:p>
    <w:p w14:paraId="69C84434" w14:textId="77777777" w:rsidR="00E670E8" w:rsidRPr="00222E79" w:rsidRDefault="00E670E8" w:rsidP="00E670E8">
      <w:pPr>
        <w:pStyle w:val="BodyText"/>
        <w:rPr>
          <w:rFonts w:asciiTheme="minorHAnsi" w:eastAsiaTheme="minorHAnsi" w:hAnsiTheme="minorHAnsi" w:cs="Arial"/>
          <w:sz w:val="24"/>
          <w:szCs w:val="22"/>
          <w:lang w:eastAsia="en-US"/>
        </w:rPr>
      </w:pPr>
      <w:r w:rsidRPr="00222E79">
        <w:rPr>
          <w:rFonts w:asciiTheme="minorHAnsi" w:eastAsiaTheme="minorHAnsi" w:hAnsiTheme="minorHAnsi" w:cs="Arial"/>
          <w:sz w:val="24"/>
          <w:szCs w:val="22"/>
          <w:lang w:eastAsia="en-US"/>
        </w:rPr>
        <w:lastRenderedPageBreak/>
        <w:t>It was confirmed that all existing and future onshore operations would need to be compliant with the ESRS requirements.</w:t>
      </w:r>
    </w:p>
    <w:p w14:paraId="6B2EAA27" w14:textId="2E407186" w:rsidR="00E670E8" w:rsidRPr="00E670E8" w:rsidRDefault="00E670E8" w:rsidP="00E670E8">
      <w:pPr>
        <w:pStyle w:val="BodyText"/>
        <w:rPr>
          <w:rFonts w:asciiTheme="minorHAnsi" w:eastAsiaTheme="minorHAnsi" w:hAnsiTheme="minorHAnsi" w:cs="Arial"/>
          <w:sz w:val="24"/>
          <w:szCs w:val="22"/>
          <w:lang w:eastAsia="en-US"/>
        </w:rPr>
      </w:pPr>
      <w:r>
        <w:rPr>
          <w:rFonts w:asciiTheme="minorHAnsi" w:eastAsiaTheme="minorHAnsi" w:hAnsiTheme="minorHAnsi" w:cs="Arial"/>
          <w:sz w:val="24"/>
          <w:szCs w:val="22"/>
          <w:lang w:eastAsia="en-US"/>
        </w:rPr>
        <w:t>The Workgroup</w:t>
      </w:r>
      <w:r w:rsidRPr="00E670E8">
        <w:rPr>
          <w:rFonts w:asciiTheme="minorHAnsi" w:eastAsiaTheme="minorHAnsi" w:hAnsiTheme="minorHAnsi" w:cs="Arial"/>
          <w:sz w:val="24"/>
          <w:szCs w:val="22"/>
          <w:lang w:eastAsia="en-US"/>
        </w:rPr>
        <w:t xml:space="preserve"> suggested that OFTO developers are required to be part of this discussion as they will be involved in implementing any standards to future-proof infrastructure etc. The ESO rep outlined that onshore TOs and DNOs have been involved in ESRS discussions to date, more developers joined at Workgroup 3.</w:t>
      </w:r>
    </w:p>
    <w:p w14:paraId="3D976D16" w14:textId="77777777" w:rsidR="00277006" w:rsidRDefault="00277006" w:rsidP="00D16700">
      <w:pPr>
        <w:spacing w:line="240" w:lineRule="auto"/>
        <w:jc w:val="both"/>
        <w:textAlignment w:val="baseline"/>
        <w:rPr>
          <w:ins w:id="135" w:author="Milly Lewis" w:date="2023-05-24T09:49:00Z"/>
          <w:rFonts w:cs="Arial"/>
          <w:b/>
        </w:rPr>
      </w:pPr>
    </w:p>
    <w:p w14:paraId="49469FBD" w14:textId="3CB66D99" w:rsidR="00D16700" w:rsidRDefault="00D16700" w:rsidP="00D16700">
      <w:pPr>
        <w:spacing w:line="240" w:lineRule="auto"/>
        <w:jc w:val="both"/>
        <w:textAlignment w:val="baseline"/>
        <w:rPr>
          <w:rFonts w:cs="Arial"/>
          <w:b/>
        </w:rPr>
      </w:pPr>
      <w:r>
        <w:rPr>
          <w:rFonts w:cs="Arial"/>
          <w:b/>
        </w:rPr>
        <w:t>Consideration of other options</w:t>
      </w:r>
    </w:p>
    <w:p w14:paraId="740643CA" w14:textId="6E0F14A8" w:rsidR="00D16700" w:rsidRDefault="00D16700" w:rsidP="00D16700">
      <w:pPr>
        <w:spacing w:line="240" w:lineRule="auto"/>
        <w:jc w:val="both"/>
        <w:textAlignment w:val="baseline"/>
        <w:rPr>
          <w:rFonts w:cs="Arial"/>
          <w:bCs/>
          <w:i/>
          <w:iCs/>
          <w:color w:val="FF0000"/>
        </w:rPr>
      </w:pPr>
    </w:p>
    <w:p w14:paraId="5C60F43A" w14:textId="77777777" w:rsidR="00E670E8" w:rsidRPr="00222E79" w:rsidRDefault="00E670E8" w:rsidP="00E670E8">
      <w:pPr>
        <w:pStyle w:val="BodyText"/>
        <w:rPr>
          <w:rFonts w:asciiTheme="minorHAnsi" w:eastAsiaTheme="minorHAnsi" w:hAnsiTheme="minorHAnsi" w:cs="Arial"/>
          <w:bCs/>
          <w:i/>
          <w:iCs/>
          <w:sz w:val="24"/>
          <w:szCs w:val="22"/>
          <w:lang w:eastAsia="en-US"/>
        </w:rPr>
      </w:pPr>
      <w:r w:rsidRPr="00222E79">
        <w:rPr>
          <w:rFonts w:asciiTheme="minorHAnsi" w:eastAsiaTheme="minorHAnsi" w:hAnsiTheme="minorHAnsi" w:cs="Arial"/>
          <w:bCs/>
          <w:i/>
          <w:iCs/>
          <w:sz w:val="24"/>
          <w:szCs w:val="22"/>
          <w:lang w:eastAsia="en-US"/>
        </w:rPr>
        <w:t>Loading capacity</w:t>
      </w:r>
    </w:p>
    <w:p w14:paraId="4EFE7894" w14:textId="2841667C" w:rsidR="00E670E8" w:rsidRPr="00222E79" w:rsidRDefault="00E670E8" w:rsidP="00E670E8">
      <w:pPr>
        <w:pStyle w:val="BodyText"/>
        <w:rPr>
          <w:rFonts w:asciiTheme="minorHAnsi" w:eastAsiaTheme="minorHAnsi" w:hAnsiTheme="minorHAnsi" w:cs="Arial"/>
          <w:sz w:val="24"/>
          <w:szCs w:val="22"/>
          <w:lang w:eastAsia="en-US"/>
        </w:rPr>
      </w:pPr>
      <w:r>
        <w:rPr>
          <w:rFonts w:asciiTheme="minorHAnsi" w:eastAsiaTheme="minorHAnsi" w:hAnsiTheme="minorHAnsi" w:cs="Arial"/>
          <w:sz w:val="24"/>
          <w:szCs w:val="22"/>
          <w:lang w:eastAsia="en-US"/>
        </w:rPr>
        <w:t xml:space="preserve">The Workgroup queried what the </w:t>
      </w:r>
      <w:r w:rsidRPr="00222E79">
        <w:rPr>
          <w:rFonts w:asciiTheme="minorHAnsi" w:eastAsiaTheme="minorHAnsi" w:hAnsiTheme="minorHAnsi" w:cs="Arial"/>
          <w:sz w:val="24"/>
          <w:szCs w:val="22"/>
          <w:lang w:eastAsia="en-US"/>
        </w:rPr>
        <w:t xml:space="preserve">expectations </w:t>
      </w:r>
      <w:r w:rsidR="000911D2">
        <w:rPr>
          <w:rFonts w:asciiTheme="minorHAnsi" w:eastAsiaTheme="minorHAnsi" w:hAnsiTheme="minorHAnsi" w:cs="Arial"/>
          <w:sz w:val="24"/>
          <w:szCs w:val="22"/>
          <w:lang w:eastAsia="en-US"/>
        </w:rPr>
        <w:t>for</w:t>
      </w:r>
      <w:r w:rsidRPr="00222E79">
        <w:rPr>
          <w:rFonts w:asciiTheme="minorHAnsi" w:eastAsiaTheme="minorHAnsi" w:hAnsiTheme="minorHAnsi" w:cs="Arial"/>
          <w:sz w:val="24"/>
          <w:szCs w:val="22"/>
          <w:lang w:eastAsia="en-US"/>
        </w:rPr>
        <w:t xml:space="preserve"> restarting generation in the event of a significant outage event </w:t>
      </w:r>
      <w:r w:rsidR="000911D2">
        <w:rPr>
          <w:rFonts w:asciiTheme="minorHAnsi" w:eastAsiaTheme="minorHAnsi" w:hAnsiTheme="minorHAnsi" w:cs="Arial"/>
          <w:sz w:val="24"/>
          <w:szCs w:val="22"/>
          <w:lang w:eastAsia="en-US"/>
        </w:rPr>
        <w:t>were</w:t>
      </w:r>
      <w:r w:rsidRPr="00222E79">
        <w:rPr>
          <w:rFonts w:asciiTheme="minorHAnsi" w:eastAsiaTheme="minorHAnsi" w:hAnsiTheme="minorHAnsi" w:cs="Arial"/>
          <w:sz w:val="24"/>
          <w:szCs w:val="22"/>
          <w:lang w:eastAsia="en-US"/>
        </w:rPr>
        <w:t>– i.e., that restarting would need to be at the lowest output to avoid instability issues</w:t>
      </w:r>
      <w:r w:rsidR="000911D2">
        <w:rPr>
          <w:rFonts w:asciiTheme="minorHAnsi" w:eastAsiaTheme="minorHAnsi" w:hAnsiTheme="minorHAnsi" w:cs="Arial"/>
          <w:sz w:val="24"/>
          <w:szCs w:val="22"/>
          <w:lang w:eastAsia="en-US"/>
        </w:rPr>
        <w:t xml:space="preserve">. It was </w:t>
      </w:r>
      <w:r w:rsidRPr="00222E79">
        <w:rPr>
          <w:rFonts w:asciiTheme="minorHAnsi" w:eastAsiaTheme="minorHAnsi" w:hAnsiTheme="minorHAnsi" w:cs="Arial"/>
          <w:sz w:val="24"/>
          <w:szCs w:val="22"/>
          <w:lang w:eastAsia="en-US"/>
        </w:rPr>
        <w:t>confirmed that</w:t>
      </w:r>
      <w:ins w:id="136" w:author="adenola (ESO), Sade" w:date="2023-05-23T16:27:00Z">
        <w:r w:rsidRPr="00222E79">
          <w:rPr>
            <w:rFonts w:asciiTheme="minorHAnsi" w:eastAsiaTheme="minorHAnsi" w:hAnsiTheme="minorHAnsi" w:cs="Arial"/>
            <w:sz w:val="24"/>
            <w:szCs w:val="22"/>
            <w:lang w:eastAsia="en-US"/>
          </w:rPr>
          <w:t xml:space="preserve"> </w:t>
        </w:r>
        <w:r w:rsidR="009514B0">
          <w:rPr>
            <w:rFonts w:asciiTheme="minorHAnsi" w:eastAsiaTheme="minorHAnsi" w:hAnsiTheme="minorHAnsi" w:cs="Arial"/>
            <w:sz w:val="24"/>
            <w:szCs w:val="22"/>
            <w:lang w:eastAsia="en-US"/>
          </w:rPr>
          <w:t>block</w:t>
        </w:r>
      </w:ins>
      <w:r w:rsidRPr="00222E79">
        <w:rPr>
          <w:rFonts w:asciiTheme="minorHAnsi" w:eastAsiaTheme="minorHAnsi" w:hAnsiTheme="minorHAnsi" w:cs="Arial"/>
          <w:sz w:val="24"/>
          <w:szCs w:val="22"/>
          <w:lang w:eastAsia="en-US"/>
        </w:rPr>
        <w:t xml:space="preserve"> loading capacity is covered in contracts and not in scope for this Workgroup.</w:t>
      </w:r>
    </w:p>
    <w:p w14:paraId="53986B77" w14:textId="195F8694" w:rsidR="00E670E8" w:rsidRDefault="00E670E8" w:rsidP="00D16700">
      <w:pPr>
        <w:spacing w:line="240" w:lineRule="auto"/>
        <w:jc w:val="both"/>
        <w:textAlignment w:val="baseline"/>
        <w:rPr>
          <w:rFonts w:cs="Arial"/>
          <w:bCs/>
          <w:i/>
          <w:iCs/>
          <w:color w:val="FF0000"/>
        </w:rPr>
      </w:pPr>
    </w:p>
    <w:p w14:paraId="596B9426" w14:textId="77777777" w:rsidR="000911D2" w:rsidRPr="00D83902" w:rsidRDefault="000911D2" w:rsidP="000911D2">
      <w:pPr>
        <w:pStyle w:val="BodyText"/>
        <w:rPr>
          <w:rFonts w:asciiTheme="minorHAnsi" w:eastAsiaTheme="minorHAnsi" w:hAnsiTheme="minorHAnsi" w:cs="Arial"/>
          <w:bCs/>
          <w:i/>
          <w:iCs/>
          <w:sz w:val="24"/>
          <w:szCs w:val="22"/>
          <w:lang w:eastAsia="en-US"/>
        </w:rPr>
      </w:pPr>
      <w:r w:rsidRPr="00D83902">
        <w:rPr>
          <w:rFonts w:asciiTheme="minorHAnsi" w:eastAsiaTheme="minorHAnsi" w:hAnsiTheme="minorHAnsi" w:cs="Arial"/>
          <w:bCs/>
          <w:i/>
          <w:iCs/>
          <w:sz w:val="24"/>
          <w:szCs w:val="22"/>
          <w:lang w:eastAsia="en-US"/>
        </w:rPr>
        <w:t>Impact assessments and cost considerations resulting from the modification</w:t>
      </w:r>
    </w:p>
    <w:p w14:paraId="0F1F54BE" w14:textId="3CF75951" w:rsidR="000911D2" w:rsidRDefault="000911D2" w:rsidP="000911D2">
      <w:pPr>
        <w:pStyle w:val="BodyText"/>
        <w:rPr>
          <w:ins w:id="137" w:author="Hoenselaar(ESO), Llewellyn" w:date="2023-05-23T17:04:00Z"/>
          <w:rFonts w:eastAsiaTheme="minorEastAsia" w:cs="Arial"/>
          <w:sz w:val="24"/>
          <w:szCs w:val="32"/>
          <w:lang w:val="en-US"/>
        </w:rPr>
      </w:pPr>
      <w:r w:rsidRPr="000911D2">
        <w:rPr>
          <w:rFonts w:eastAsiaTheme="minorEastAsia" w:cs="Arial"/>
          <w:sz w:val="24"/>
          <w:szCs w:val="32"/>
          <w:lang w:val="en-US"/>
        </w:rPr>
        <w:t>Some Workgroup members raised concerns about the cost implications of meeting the standards across the whole network (</w:t>
      </w:r>
      <w:r w:rsidR="005D1101" w:rsidRPr="000911D2">
        <w:rPr>
          <w:rFonts w:eastAsiaTheme="minorEastAsia" w:cs="Arial"/>
          <w:sz w:val="24"/>
          <w:szCs w:val="32"/>
          <w:lang w:val="en-US"/>
        </w:rPr>
        <w:t>e.g.,</w:t>
      </w:r>
      <w:r w:rsidRPr="000911D2">
        <w:rPr>
          <w:rFonts w:eastAsiaTheme="minorEastAsia" w:cs="Arial"/>
          <w:sz w:val="24"/>
          <w:szCs w:val="32"/>
          <w:lang w:val="en-US"/>
        </w:rPr>
        <w:t xml:space="preserve"> there is no cost recovery mechanism defined for OFTOs yet). The ESO team acknowledged that to meet the new standards, investments will be required across the industry, </w:t>
      </w:r>
      <w:ins w:id="138" w:author="Hoenselaar(ESO), Llewellyn" w:date="2023-05-23T17:31:00Z">
        <w:r w:rsidR="00B113C3">
          <w:rPr>
            <w:rFonts w:eastAsiaTheme="minorEastAsia" w:cs="Arial"/>
            <w:sz w:val="24"/>
            <w:szCs w:val="32"/>
            <w:lang w:val="en-US"/>
          </w:rPr>
          <w:t xml:space="preserve">the </w:t>
        </w:r>
      </w:ins>
      <w:r w:rsidRPr="000911D2">
        <w:rPr>
          <w:rFonts w:eastAsiaTheme="minorEastAsia" w:cs="Arial"/>
          <w:sz w:val="24"/>
          <w:szCs w:val="32"/>
          <w:lang w:val="en-US"/>
        </w:rPr>
        <w:t>ESO included, and shared that Ofgem have been engaged on this point</w:t>
      </w:r>
      <w:ins w:id="139" w:author="Hoenselaar(ESO), Llewellyn" w:date="2023-05-23T10:14:00Z">
        <w:r w:rsidR="00952CE5">
          <w:rPr>
            <w:rFonts w:eastAsiaTheme="minorEastAsia" w:cs="Arial"/>
            <w:sz w:val="24"/>
            <w:szCs w:val="32"/>
            <w:lang w:val="en-US"/>
          </w:rPr>
          <w:t xml:space="preserve">, however </w:t>
        </w:r>
        <w:r w:rsidR="00FB064F">
          <w:rPr>
            <w:rFonts w:eastAsiaTheme="minorEastAsia" w:cs="Arial"/>
            <w:sz w:val="24"/>
            <w:szCs w:val="32"/>
            <w:lang w:val="en-US"/>
          </w:rPr>
          <w:t xml:space="preserve">OFTOs would </w:t>
        </w:r>
      </w:ins>
      <w:ins w:id="140" w:author="Hoenselaar(ESO), Llewellyn" w:date="2023-05-23T10:15:00Z">
        <w:r w:rsidR="001929C7">
          <w:rPr>
            <w:rFonts w:eastAsiaTheme="minorEastAsia" w:cs="Arial"/>
            <w:sz w:val="24"/>
            <w:szCs w:val="32"/>
            <w:lang w:val="en-US"/>
          </w:rPr>
          <w:t xml:space="preserve">need to approach Ofgem for </w:t>
        </w:r>
        <w:r w:rsidR="006C30BD">
          <w:rPr>
            <w:rFonts w:eastAsiaTheme="minorEastAsia" w:cs="Arial"/>
            <w:sz w:val="24"/>
            <w:szCs w:val="32"/>
            <w:lang w:val="en-US"/>
          </w:rPr>
          <w:t>guidance.</w:t>
        </w:r>
      </w:ins>
    </w:p>
    <w:p w14:paraId="5911BE37" w14:textId="77777777" w:rsidR="002C78F6" w:rsidRDefault="002C78F6" w:rsidP="000911D2">
      <w:pPr>
        <w:pStyle w:val="BodyText"/>
        <w:rPr>
          <w:ins w:id="141" w:author="Hoenselaar(ESO), Llewellyn" w:date="2023-05-23T17:04:00Z"/>
          <w:rFonts w:eastAsiaTheme="minorEastAsia" w:cs="Arial"/>
          <w:sz w:val="24"/>
          <w:szCs w:val="32"/>
          <w:lang w:val="en-US"/>
        </w:rPr>
      </w:pPr>
    </w:p>
    <w:p w14:paraId="5655F255" w14:textId="6B18700C" w:rsidR="00AB432E" w:rsidRDefault="00964553" w:rsidP="002C78F6">
      <w:pPr>
        <w:pStyle w:val="BodyText"/>
        <w:rPr>
          <w:ins w:id="142" w:author="Milly Lewis" w:date="2023-05-24T08:49:00Z"/>
          <w:rFonts w:eastAsiaTheme="minorEastAsia" w:cs="Arial"/>
          <w:sz w:val="24"/>
          <w:szCs w:val="32"/>
          <w:lang w:val="en-US"/>
        </w:rPr>
      </w:pPr>
      <w:ins w:id="143" w:author="Milly Lewis" w:date="2023-05-24T08:44:00Z">
        <w:r>
          <w:rPr>
            <w:rFonts w:eastAsiaTheme="minorEastAsia" w:cs="Arial"/>
            <w:sz w:val="24"/>
            <w:szCs w:val="32"/>
            <w:lang w:val="en-US"/>
          </w:rPr>
          <w:t>The Workgroup</w:t>
        </w:r>
      </w:ins>
      <w:ins w:id="144" w:author="Hoenselaar(ESO), Llewellyn" w:date="2023-05-23T17:04:00Z">
        <w:r w:rsidR="002C78F6">
          <w:rPr>
            <w:rFonts w:eastAsiaTheme="minorEastAsia" w:cs="Arial"/>
            <w:sz w:val="24"/>
            <w:szCs w:val="32"/>
            <w:lang w:val="en-US"/>
          </w:rPr>
          <w:t xml:space="preserve"> </w:t>
        </w:r>
        <w:proofErr w:type="spellStart"/>
        <w:r w:rsidR="002C78F6">
          <w:rPr>
            <w:rFonts w:eastAsiaTheme="minorEastAsia" w:cs="Arial"/>
            <w:sz w:val="24"/>
            <w:szCs w:val="32"/>
            <w:lang w:val="en-US"/>
          </w:rPr>
          <w:t>recognised</w:t>
        </w:r>
        <w:proofErr w:type="spellEnd"/>
        <w:r w:rsidR="002C78F6">
          <w:rPr>
            <w:rFonts w:eastAsiaTheme="minorEastAsia" w:cs="Arial"/>
            <w:sz w:val="24"/>
            <w:szCs w:val="32"/>
            <w:lang w:val="en-US"/>
          </w:rPr>
          <w:t xml:space="preserve"> that it is impractical to require all parts of the Transmission System to have a Resto</w:t>
        </w:r>
      </w:ins>
      <w:ins w:id="145" w:author="Hoenselaar(ESO), Llewellyn" w:date="2023-05-23T17:31:00Z">
        <w:r w:rsidR="00A07A78">
          <w:rPr>
            <w:rFonts w:eastAsiaTheme="minorEastAsia" w:cs="Arial"/>
            <w:sz w:val="24"/>
            <w:szCs w:val="32"/>
            <w:lang w:val="en-US"/>
          </w:rPr>
          <w:t>r</w:t>
        </w:r>
      </w:ins>
      <w:ins w:id="146" w:author="Hoenselaar(ESO), Llewellyn" w:date="2023-05-23T17:04:00Z">
        <w:r w:rsidR="002C78F6">
          <w:rPr>
            <w:rFonts w:eastAsiaTheme="minorEastAsia" w:cs="Arial"/>
            <w:sz w:val="24"/>
            <w:szCs w:val="32"/>
            <w:lang w:val="en-US"/>
          </w:rPr>
          <w:t xml:space="preserve">ation Capability.  </w:t>
        </w:r>
      </w:ins>
      <w:ins w:id="147" w:author="Milly Lewis" w:date="2023-05-24T09:59:00Z">
        <w:r w:rsidR="005D1101">
          <w:rPr>
            <w:rFonts w:eastAsiaTheme="minorEastAsia" w:cs="Arial"/>
            <w:sz w:val="24"/>
            <w:szCs w:val="32"/>
            <w:lang w:val="en-US"/>
          </w:rPr>
          <w:t>However,</w:t>
        </w:r>
      </w:ins>
      <w:ins w:id="148" w:author="Hoenselaar(ESO), Llewellyn" w:date="2023-05-23T17:04:00Z">
        <w:r w:rsidR="002C78F6">
          <w:rPr>
            <w:rFonts w:eastAsiaTheme="minorEastAsia" w:cs="Arial"/>
            <w:sz w:val="24"/>
            <w:szCs w:val="32"/>
            <w:lang w:val="en-US"/>
          </w:rPr>
          <w:t xml:space="preserve"> System Restoration needs to be considered at the design and operational stages, in particular the ability to ensure Generators or interconnectors or other parties who wish to offer a Restoration Capability </w:t>
        </w:r>
      </w:ins>
      <w:ins w:id="149" w:author="Milly Lewis" w:date="2023-05-24T09:59:00Z">
        <w:r w:rsidR="005D1101">
          <w:rPr>
            <w:rFonts w:eastAsiaTheme="minorEastAsia" w:cs="Arial"/>
            <w:sz w:val="24"/>
            <w:szCs w:val="32"/>
            <w:lang w:val="en-US"/>
          </w:rPr>
          <w:t>can</w:t>
        </w:r>
      </w:ins>
      <w:ins w:id="150" w:author="Hoenselaar(ESO), Llewellyn" w:date="2023-05-23T17:04:00Z">
        <w:r w:rsidR="002C78F6">
          <w:rPr>
            <w:rFonts w:eastAsiaTheme="minorEastAsia" w:cs="Arial"/>
            <w:sz w:val="24"/>
            <w:szCs w:val="32"/>
            <w:lang w:val="en-US"/>
          </w:rPr>
          <w:t xml:space="preserve"> do so.  </w:t>
        </w:r>
      </w:ins>
      <w:ins w:id="151" w:author="Milly Lewis" w:date="2023-05-24T09:59:00Z">
        <w:r w:rsidR="005D1101">
          <w:rPr>
            <w:rFonts w:eastAsiaTheme="minorEastAsia" w:cs="Arial"/>
            <w:sz w:val="24"/>
            <w:szCs w:val="32"/>
            <w:lang w:val="en-US"/>
          </w:rPr>
          <w:t>Therefore,</w:t>
        </w:r>
      </w:ins>
      <w:ins w:id="152" w:author="Hoenselaar(ESO), Llewellyn" w:date="2023-05-23T17:04:00Z">
        <w:r w:rsidR="002C78F6">
          <w:rPr>
            <w:rFonts w:eastAsiaTheme="minorEastAsia" w:cs="Arial"/>
            <w:sz w:val="24"/>
            <w:szCs w:val="32"/>
            <w:lang w:val="en-US"/>
          </w:rPr>
          <w:t xml:space="preserve"> the draft text has been very specific in defining the need for the Transmission System to facilitate System Restoration through Restoration Plans and the subsequent wider expansion of the System. </w:t>
        </w:r>
      </w:ins>
    </w:p>
    <w:p w14:paraId="30A49F84" w14:textId="3CC1D90E" w:rsidR="002C78F6" w:rsidRDefault="00DA7948" w:rsidP="002C78F6">
      <w:pPr>
        <w:pStyle w:val="BodyText"/>
        <w:rPr>
          <w:ins w:id="153" w:author="Hoenselaar(ESO), Llewellyn" w:date="2023-05-23T17:04:00Z"/>
          <w:rFonts w:eastAsiaTheme="minorEastAsia" w:cs="Arial"/>
          <w:sz w:val="24"/>
          <w:szCs w:val="32"/>
          <w:lang w:val="en-US"/>
        </w:rPr>
      </w:pPr>
      <w:ins w:id="154" w:author="Milly Lewis" w:date="2023-05-24T08:50:00Z">
        <w:r>
          <w:rPr>
            <w:rFonts w:eastAsiaTheme="minorEastAsia" w:cs="Arial"/>
            <w:sz w:val="24"/>
            <w:szCs w:val="32"/>
            <w:lang w:val="en-US"/>
          </w:rPr>
          <w:t>The Workgroup</w:t>
        </w:r>
      </w:ins>
      <w:ins w:id="155" w:author="Hoenselaar(ESO), Llewellyn" w:date="2023-05-23T17:04:00Z">
        <w:r w:rsidR="002C78F6">
          <w:rPr>
            <w:rFonts w:eastAsiaTheme="minorEastAsia" w:cs="Arial"/>
            <w:sz w:val="24"/>
            <w:szCs w:val="32"/>
            <w:lang w:val="en-US"/>
          </w:rPr>
          <w:t xml:space="preserve"> acknowledged that whilst ensuring that license standards do not apply during System Restoration the conditions are such that plant and apparatus is not tripped </w:t>
        </w:r>
      </w:ins>
      <w:ins w:id="156" w:author="Milly Lewis" w:date="2023-05-24T09:59:00Z">
        <w:r w:rsidR="005D1101">
          <w:rPr>
            <w:rFonts w:eastAsiaTheme="minorEastAsia" w:cs="Arial"/>
            <w:sz w:val="24"/>
            <w:szCs w:val="32"/>
            <w:lang w:val="en-US"/>
          </w:rPr>
          <w:t>because of</w:t>
        </w:r>
      </w:ins>
      <w:ins w:id="157" w:author="Hoenselaar(ESO), Llewellyn" w:date="2023-05-23T17:04:00Z">
        <w:r w:rsidR="002C78F6">
          <w:rPr>
            <w:rFonts w:eastAsiaTheme="minorEastAsia" w:cs="Arial"/>
            <w:sz w:val="24"/>
            <w:szCs w:val="32"/>
            <w:lang w:val="en-US"/>
          </w:rPr>
          <w:t xml:space="preserve"> the extreme operating conditions. </w:t>
        </w:r>
      </w:ins>
    </w:p>
    <w:p w14:paraId="77DEC1CA" w14:textId="77777777" w:rsidR="002C78F6" w:rsidRPr="000911D2" w:rsidRDefault="002C78F6" w:rsidP="000911D2">
      <w:pPr>
        <w:pStyle w:val="BodyText"/>
        <w:rPr>
          <w:rFonts w:eastAsiaTheme="minorEastAsia" w:cs="Arial"/>
          <w:sz w:val="24"/>
          <w:szCs w:val="32"/>
          <w:lang w:val="en-US"/>
        </w:rPr>
      </w:pPr>
    </w:p>
    <w:p w14:paraId="4002B5D2" w14:textId="7A563197" w:rsidR="000911D2" w:rsidRPr="000911D2" w:rsidRDefault="000911D2" w:rsidP="000911D2">
      <w:pPr>
        <w:pStyle w:val="BodyText"/>
        <w:rPr>
          <w:rFonts w:eastAsiaTheme="minorEastAsia" w:cs="Arial"/>
          <w:sz w:val="24"/>
          <w:szCs w:val="32"/>
          <w:lang w:val="en-US"/>
        </w:rPr>
      </w:pPr>
      <w:r w:rsidRPr="000911D2">
        <w:rPr>
          <w:rFonts w:eastAsiaTheme="minorEastAsia" w:cs="Arial"/>
          <w:sz w:val="24"/>
          <w:szCs w:val="32"/>
          <w:lang w:val="en-US"/>
        </w:rPr>
        <w:t xml:space="preserve">A question was raised as to whether the modification will result in a blanket change across the whole network or whether implementation of these requirements would be targeted (at first at least) – i.e., sections of the network targeted and tested prior to a blanket roll-out across the network. As a blanket implementation would have significant impacts on TOs and license holders, the group raised the importance of TOs understanding the implications of the ESRS changes and the duty of care to customers to balance against the changes needed. </w:t>
      </w:r>
      <w:ins w:id="158" w:author="Hoenselaar(ESO), Llewellyn" w:date="2023-05-23T17:05:00Z">
        <w:r w:rsidR="00422534">
          <w:rPr>
            <w:rFonts w:eastAsiaTheme="minorEastAsia" w:cs="Arial"/>
            <w:sz w:val="24"/>
            <w:szCs w:val="32"/>
            <w:lang w:val="en-US"/>
          </w:rPr>
          <w:t xml:space="preserve">The </w:t>
        </w:r>
      </w:ins>
      <w:r w:rsidRPr="000911D2">
        <w:rPr>
          <w:rFonts w:eastAsiaTheme="minorEastAsia" w:cs="Arial"/>
          <w:sz w:val="24"/>
          <w:szCs w:val="32"/>
          <w:lang w:val="en-US"/>
        </w:rPr>
        <w:t xml:space="preserve">ESO agreed that impacts would need to be scoped but the ESRS changes are </w:t>
      </w:r>
      <w:ins w:id="159" w:author="adenola (ESO), Sade" w:date="2023-05-23T16:31:00Z">
        <w:r w:rsidR="002A3717">
          <w:rPr>
            <w:rFonts w:eastAsiaTheme="minorEastAsia" w:cs="Arial"/>
            <w:sz w:val="24"/>
            <w:szCs w:val="32"/>
            <w:lang w:val="en-US"/>
          </w:rPr>
          <w:t xml:space="preserve">required to meet </w:t>
        </w:r>
      </w:ins>
      <w:r w:rsidRPr="000911D2">
        <w:rPr>
          <w:rFonts w:eastAsiaTheme="minorEastAsia" w:cs="Arial"/>
          <w:sz w:val="24"/>
          <w:szCs w:val="32"/>
          <w:lang w:val="en-US"/>
        </w:rPr>
        <w:t xml:space="preserve">a license obligation </w:t>
      </w:r>
      <w:ins w:id="160" w:author="adenola (ESO), Sade" w:date="2023-05-23T16:33:00Z">
        <w:r w:rsidR="0067064B">
          <w:rPr>
            <w:rFonts w:eastAsiaTheme="minorEastAsia" w:cs="Arial"/>
            <w:sz w:val="24"/>
            <w:szCs w:val="32"/>
            <w:lang w:val="en-US"/>
          </w:rPr>
          <w:t>therefore</w:t>
        </w:r>
      </w:ins>
      <w:ins w:id="161" w:author="adenola (ESO), Sade" w:date="2023-05-23T16:29:00Z">
        <w:r w:rsidR="000B66ED">
          <w:rPr>
            <w:rFonts w:eastAsiaTheme="minorEastAsia" w:cs="Arial"/>
            <w:sz w:val="24"/>
            <w:szCs w:val="32"/>
            <w:lang w:val="en-US"/>
          </w:rPr>
          <w:t xml:space="preserve">, </w:t>
        </w:r>
        <w:r w:rsidR="009C1156">
          <w:rPr>
            <w:rFonts w:eastAsiaTheme="minorEastAsia" w:cs="Arial"/>
            <w:sz w:val="24"/>
            <w:szCs w:val="32"/>
            <w:lang w:val="en-US"/>
          </w:rPr>
          <w:t xml:space="preserve">the need to implement the </w:t>
        </w:r>
      </w:ins>
      <w:ins w:id="162" w:author="adenola (ESO), Sade" w:date="2023-05-23T16:33:00Z">
        <w:r w:rsidR="007933CC">
          <w:rPr>
            <w:rFonts w:eastAsiaTheme="minorEastAsia" w:cs="Arial"/>
            <w:sz w:val="24"/>
            <w:szCs w:val="32"/>
            <w:lang w:val="en-US"/>
          </w:rPr>
          <w:t>requirements</w:t>
        </w:r>
      </w:ins>
      <w:ins w:id="163" w:author="adenola (ESO), Sade" w:date="2023-05-23T16:30:00Z">
        <w:r w:rsidR="009C1156">
          <w:rPr>
            <w:rFonts w:eastAsiaTheme="minorEastAsia" w:cs="Arial"/>
            <w:sz w:val="24"/>
            <w:szCs w:val="32"/>
            <w:lang w:val="en-US"/>
          </w:rPr>
          <w:t xml:space="preserve"> remains unchanged.</w:t>
        </w:r>
      </w:ins>
    </w:p>
    <w:p w14:paraId="430606FD" w14:textId="1175CF0A" w:rsidR="000911D2" w:rsidRPr="000911D2" w:rsidRDefault="000911D2" w:rsidP="000911D2">
      <w:pPr>
        <w:pStyle w:val="BodyText"/>
        <w:rPr>
          <w:rFonts w:eastAsiaTheme="minorEastAsia" w:cs="Arial"/>
          <w:sz w:val="24"/>
          <w:szCs w:val="32"/>
          <w:lang w:val="en-US"/>
        </w:rPr>
      </w:pPr>
      <w:r w:rsidRPr="000911D2">
        <w:rPr>
          <w:rFonts w:eastAsiaTheme="minorEastAsia" w:cs="Arial"/>
          <w:sz w:val="24"/>
          <w:szCs w:val="32"/>
          <w:lang w:val="en-US"/>
        </w:rPr>
        <w:lastRenderedPageBreak/>
        <w:t xml:space="preserve">In response to the request for more design specifications to help assess the impact of the changes across the network </w:t>
      </w:r>
      <w:ins w:id="164" w:author="Hoenselaar(ESO), Llewellyn" w:date="2023-05-23T17:05:00Z">
        <w:r w:rsidR="00422534">
          <w:rPr>
            <w:rFonts w:eastAsiaTheme="minorEastAsia" w:cs="Arial"/>
            <w:sz w:val="24"/>
            <w:szCs w:val="32"/>
            <w:lang w:val="en-US"/>
          </w:rPr>
          <w:t xml:space="preserve">the </w:t>
        </w:r>
      </w:ins>
      <w:r w:rsidRPr="000911D2">
        <w:rPr>
          <w:rFonts w:eastAsiaTheme="minorEastAsia" w:cs="Arial"/>
          <w:sz w:val="24"/>
          <w:szCs w:val="32"/>
          <w:lang w:val="en-US"/>
        </w:rPr>
        <w:t>ESO did confirm that they had received a request to remove some specific details during earlier ESRS discussions.</w:t>
      </w:r>
    </w:p>
    <w:p w14:paraId="5946FF9C" w14:textId="77777777" w:rsidR="000911D2" w:rsidRPr="000911D2" w:rsidRDefault="000911D2" w:rsidP="000911D2">
      <w:pPr>
        <w:pStyle w:val="BodyText"/>
        <w:rPr>
          <w:rFonts w:eastAsiaTheme="minorEastAsia" w:cs="Arial"/>
          <w:sz w:val="24"/>
          <w:szCs w:val="32"/>
          <w:lang w:val="en-US"/>
        </w:rPr>
      </w:pPr>
      <w:r w:rsidRPr="000911D2">
        <w:rPr>
          <w:rFonts w:eastAsiaTheme="minorEastAsia" w:cs="Arial"/>
          <w:sz w:val="24"/>
          <w:szCs w:val="32"/>
          <w:lang w:val="en-US"/>
        </w:rPr>
        <w:t>The Workgroup raised a need for an impact assessment to understand the implications for compliance (including the network’s current compliance status) and the impact to investment plans from this change. When ESO asked whether the workgroup could deliver such numbers to inform the discussion, the Workgroup suggested that impacts could be shared but not costs.</w:t>
      </w:r>
    </w:p>
    <w:p w14:paraId="18BD97CC" w14:textId="77777777" w:rsidR="006A46D4" w:rsidRDefault="006A46D4" w:rsidP="00043548"/>
    <w:p w14:paraId="3C752F32" w14:textId="77777777" w:rsidR="006A46D4" w:rsidRDefault="33A2A55C" w:rsidP="006A46D4">
      <w:pPr>
        <w:pStyle w:val="Heading2"/>
      </w:pPr>
      <w:bookmarkStart w:id="165" w:name="_Toc135814601"/>
      <w:r>
        <w:t xml:space="preserve">Draft </w:t>
      </w:r>
      <w:r w:rsidR="43A9ED4A">
        <w:t>l</w:t>
      </w:r>
      <w:r w:rsidR="5F0D8E60">
        <w:t>egal text</w:t>
      </w:r>
      <w:bookmarkEnd w:id="165"/>
    </w:p>
    <w:p w14:paraId="3D3D694C" w14:textId="6BC14DBA" w:rsidR="0E332EC8" w:rsidDel="00A77ED8" w:rsidRDefault="0E332EC8" w:rsidP="0E332EC8">
      <w:pPr>
        <w:spacing w:after="160"/>
        <w:rPr>
          <w:del w:id="166" w:author="Milly Lewis" w:date="2023-05-24T08:26:00Z"/>
          <w:rFonts w:ascii="Arial" w:eastAsia="Arial" w:hAnsi="Arial" w:cs="Arial"/>
          <w:color w:val="000000"/>
          <w:sz w:val="23"/>
          <w:szCs w:val="23"/>
        </w:rPr>
      </w:pPr>
    </w:p>
    <w:p w14:paraId="6CAF2611" w14:textId="6409A6AA" w:rsidR="006F2180" w:rsidRPr="00590ED9" w:rsidRDefault="006F2180" w:rsidP="006F2180">
      <w:pPr>
        <w:pStyle w:val="ListParagraph"/>
        <w:keepLines/>
        <w:widowControl w:val="0"/>
        <w:tabs>
          <w:tab w:val="left" w:pos="1418"/>
        </w:tabs>
        <w:spacing w:before="0" w:line="264" w:lineRule="auto"/>
        <w:ind w:left="0"/>
        <w:rPr>
          <w:color w:val="000000"/>
          <w:lang w:eastAsia="en-US"/>
        </w:rPr>
      </w:pPr>
      <w:r w:rsidRPr="00590ED9">
        <w:rPr>
          <w:color w:val="000000"/>
          <w:lang w:eastAsia="en-US"/>
        </w:rPr>
        <w:t xml:space="preserve">The draft legal text for this change can be found in Annex </w:t>
      </w:r>
      <w:ins w:id="167" w:author="Milly Lewis" w:date="2023-05-24T10:20:00Z">
        <w:r w:rsidR="00E04D91">
          <w:rPr>
            <w:color w:val="000000"/>
            <w:lang w:eastAsia="en-US"/>
          </w:rPr>
          <w:t>5</w:t>
        </w:r>
      </w:ins>
      <w:del w:id="168" w:author="Milly Lewis" w:date="2023-05-24T08:29:00Z">
        <w:r w:rsidR="00590ED9" w:rsidDel="00A85057">
          <w:rPr>
            <w:color w:val="000000"/>
            <w:lang w:eastAsia="en-US"/>
          </w:rPr>
          <w:delText>3</w:delText>
        </w:r>
      </w:del>
      <w:r w:rsidRPr="00590ED9">
        <w:rPr>
          <w:color w:val="000000"/>
          <w:lang w:eastAsia="en-US"/>
        </w:rPr>
        <w:t>.</w:t>
      </w:r>
    </w:p>
    <w:p w14:paraId="1654501E" w14:textId="77777777" w:rsidR="006F2180" w:rsidRDefault="006F2180" w:rsidP="006F2180">
      <w:pPr>
        <w:pStyle w:val="ListParagraph"/>
        <w:keepLines/>
        <w:widowControl w:val="0"/>
        <w:tabs>
          <w:tab w:val="left" w:pos="1418"/>
        </w:tabs>
        <w:spacing w:before="0" w:line="264" w:lineRule="auto"/>
        <w:ind w:left="0"/>
        <w:rPr>
          <w:color w:val="000000"/>
          <w:highlight w:val="yellow"/>
          <w:lang w:eastAsia="en-US"/>
        </w:rPr>
      </w:pPr>
    </w:p>
    <w:p w14:paraId="3B923EC7" w14:textId="77777777" w:rsidR="00470B5B" w:rsidRPr="005603D9" w:rsidRDefault="723F4312" w:rsidP="005603D9">
      <w:pPr>
        <w:pStyle w:val="CA6"/>
      </w:pPr>
      <w:bookmarkStart w:id="169" w:name="_Toc135814602"/>
      <w:r>
        <w:t>What is the impact of this change?</w:t>
      </w:r>
      <w:bookmarkEnd w:id="169"/>
    </w:p>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6465"/>
        <w:gridCol w:w="3015"/>
      </w:tblGrid>
      <w:tr w:rsidR="41773FF4" w14:paraId="32763ADD" w14:textId="77777777" w:rsidTr="41773FF4">
        <w:trPr>
          <w:trHeight w:val="555"/>
        </w:trPr>
        <w:tc>
          <w:tcPr>
            <w:tcW w:w="9480" w:type="dxa"/>
            <w:gridSpan w:val="2"/>
            <w:tcBorders>
              <w:top w:val="single" w:sz="6" w:space="0" w:color="F26522" w:themeColor="accent1"/>
              <w:left w:val="single" w:sz="6" w:space="0" w:color="F26522" w:themeColor="accent1"/>
              <w:bottom w:val="single" w:sz="6" w:space="0" w:color="F26522" w:themeColor="accent1"/>
              <w:right w:val="single" w:sz="6" w:space="0" w:color="F26522" w:themeColor="accent1"/>
            </w:tcBorders>
            <w:shd w:val="clear" w:color="auto" w:fill="F26522" w:themeFill="accent1"/>
            <w:vAlign w:val="center"/>
          </w:tcPr>
          <w:p w14:paraId="0BD86E0C" w14:textId="01CDE323" w:rsidR="41773FF4" w:rsidRDefault="41773FF4" w:rsidP="41773FF4">
            <w:pPr>
              <w:pStyle w:val="Heading3"/>
              <w:rPr>
                <w:rFonts w:ascii="Arial" w:eastAsia="Arial" w:hAnsi="Arial" w:cs="Arial"/>
                <w:bCs/>
                <w:color w:val="FFFFFF" w:themeColor="background1"/>
              </w:rPr>
            </w:pPr>
            <w:bookmarkStart w:id="170" w:name="_Toc135814603"/>
            <w:r w:rsidRPr="41773FF4">
              <w:rPr>
                <w:rFonts w:ascii="Arial" w:eastAsia="Arial" w:hAnsi="Arial" w:cs="Arial"/>
                <w:bCs/>
                <w:color w:val="FFFFFF" w:themeColor="background1"/>
              </w:rPr>
              <w:t>Proposer’s assessment against SQSS Objectives</w:t>
            </w:r>
            <w:bookmarkEnd w:id="170"/>
            <w:r w:rsidRPr="41773FF4">
              <w:rPr>
                <w:rFonts w:ascii="Arial" w:eastAsia="Arial" w:hAnsi="Arial" w:cs="Arial"/>
                <w:bCs/>
                <w:color w:val="FFFFFF" w:themeColor="background1"/>
              </w:rPr>
              <w:t xml:space="preserve">  </w:t>
            </w:r>
          </w:p>
        </w:tc>
      </w:tr>
      <w:tr w:rsidR="41773FF4" w14:paraId="002B88CB" w14:textId="77777777" w:rsidTr="41773FF4">
        <w:trPr>
          <w:trHeight w:val="390"/>
        </w:trPr>
        <w:tc>
          <w:tcPr>
            <w:tcW w:w="6465" w:type="dxa"/>
            <w:tcBorders>
              <w:top w:val="single" w:sz="6" w:space="0" w:color="F26522" w:themeColor="accent1"/>
              <w:left w:val="single" w:sz="6" w:space="0" w:color="F26522" w:themeColor="accent1"/>
              <w:bottom w:val="single" w:sz="6" w:space="0" w:color="F26522" w:themeColor="accent1"/>
              <w:right w:val="single" w:sz="6" w:space="0" w:color="F26522" w:themeColor="accent1"/>
            </w:tcBorders>
          </w:tcPr>
          <w:p w14:paraId="6C2668CC" w14:textId="3A749A42" w:rsidR="41773FF4" w:rsidRDefault="41773FF4" w:rsidP="41773FF4">
            <w:pPr>
              <w:rPr>
                <w:rFonts w:ascii="Arial" w:eastAsia="Arial" w:hAnsi="Arial" w:cs="Arial"/>
                <w:color w:val="000000"/>
                <w:szCs w:val="24"/>
              </w:rPr>
            </w:pPr>
            <w:r w:rsidRPr="41773FF4">
              <w:rPr>
                <w:rFonts w:ascii="Arial" w:eastAsia="Arial" w:hAnsi="Arial" w:cs="Arial"/>
                <w:b/>
                <w:bCs/>
                <w:color w:val="000000"/>
                <w:szCs w:val="24"/>
              </w:rPr>
              <w:t>Relevant Objective</w:t>
            </w:r>
          </w:p>
        </w:tc>
        <w:tc>
          <w:tcPr>
            <w:tcW w:w="3015" w:type="dxa"/>
            <w:tcBorders>
              <w:top w:val="single" w:sz="6" w:space="0" w:color="F26522" w:themeColor="accent1"/>
              <w:left w:val="single" w:sz="6" w:space="0" w:color="F26522" w:themeColor="accent1"/>
              <w:bottom w:val="single" w:sz="6" w:space="0" w:color="F26522" w:themeColor="accent1"/>
              <w:right w:val="single" w:sz="6" w:space="0" w:color="F26522" w:themeColor="accent1"/>
            </w:tcBorders>
          </w:tcPr>
          <w:p w14:paraId="7D30F854" w14:textId="46FD6C7D" w:rsidR="41773FF4" w:rsidRDefault="41773FF4" w:rsidP="41773FF4">
            <w:pPr>
              <w:rPr>
                <w:rFonts w:ascii="Arial" w:eastAsia="Arial" w:hAnsi="Arial" w:cs="Arial"/>
                <w:color w:val="000000"/>
                <w:szCs w:val="24"/>
              </w:rPr>
            </w:pPr>
            <w:r w:rsidRPr="41773FF4">
              <w:rPr>
                <w:rFonts w:ascii="Arial" w:eastAsia="Arial" w:hAnsi="Arial" w:cs="Arial"/>
                <w:b/>
                <w:bCs/>
                <w:color w:val="000000"/>
                <w:szCs w:val="24"/>
              </w:rPr>
              <w:t>Identified impact</w:t>
            </w:r>
          </w:p>
        </w:tc>
      </w:tr>
      <w:tr w:rsidR="41773FF4" w14:paraId="38C2DF15" w14:textId="77777777" w:rsidTr="41773FF4">
        <w:trPr>
          <w:trHeight w:val="390"/>
        </w:trPr>
        <w:tc>
          <w:tcPr>
            <w:tcW w:w="6465" w:type="dxa"/>
            <w:tcBorders>
              <w:top w:val="single" w:sz="6" w:space="0" w:color="F26522" w:themeColor="accent1"/>
              <w:left w:val="single" w:sz="6" w:space="0" w:color="F26522" w:themeColor="accent1"/>
              <w:bottom w:val="single" w:sz="6" w:space="0" w:color="F26522" w:themeColor="accent1"/>
              <w:right w:val="single" w:sz="6" w:space="0" w:color="F26522" w:themeColor="accent1"/>
            </w:tcBorders>
          </w:tcPr>
          <w:p w14:paraId="628F2949" w14:textId="4D3B455B" w:rsidR="41773FF4" w:rsidRDefault="41773FF4" w:rsidP="41773FF4">
            <w:pPr>
              <w:rPr>
                <w:rFonts w:ascii="Arial" w:eastAsia="Arial" w:hAnsi="Arial" w:cs="Arial"/>
                <w:color w:val="000000"/>
                <w:szCs w:val="24"/>
              </w:rPr>
            </w:pPr>
            <w:r w:rsidRPr="41773FF4">
              <w:rPr>
                <w:rFonts w:ascii="Arial" w:eastAsia="Arial" w:hAnsi="Arial" w:cs="Arial"/>
                <w:color w:val="000000"/>
                <w:szCs w:val="24"/>
              </w:rPr>
              <w:t>(</w:t>
            </w:r>
            <w:proofErr w:type="spellStart"/>
            <w:r w:rsidRPr="41773FF4">
              <w:rPr>
                <w:rFonts w:ascii="Arial" w:eastAsia="Arial" w:hAnsi="Arial" w:cs="Arial"/>
                <w:color w:val="000000"/>
                <w:szCs w:val="24"/>
              </w:rPr>
              <w:t>i</w:t>
            </w:r>
            <w:proofErr w:type="spellEnd"/>
            <w:r w:rsidRPr="41773FF4">
              <w:rPr>
                <w:rFonts w:ascii="Arial" w:eastAsia="Arial" w:hAnsi="Arial" w:cs="Arial"/>
                <w:color w:val="000000"/>
                <w:szCs w:val="24"/>
              </w:rPr>
              <w:t xml:space="preserve">) facilitate the planning, </w:t>
            </w:r>
            <w:r w:rsidR="00590ED9" w:rsidRPr="41773FF4">
              <w:rPr>
                <w:rFonts w:ascii="Arial" w:eastAsia="Arial" w:hAnsi="Arial" w:cs="Arial"/>
                <w:color w:val="000000"/>
                <w:szCs w:val="24"/>
              </w:rPr>
              <w:t>development,</w:t>
            </w:r>
            <w:r w:rsidRPr="41773FF4">
              <w:rPr>
                <w:rFonts w:ascii="Arial" w:eastAsia="Arial" w:hAnsi="Arial" w:cs="Arial"/>
                <w:color w:val="000000"/>
                <w:szCs w:val="24"/>
              </w:rPr>
              <w:t xml:space="preserve"> and maintenance of an efficient, </w:t>
            </w:r>
            <w:r w:rsidR="00590ED9" w:rsidRPr="41773FF4">
              <w:rPr>
                <w:rFonts w:ascii="Arial" w:eastAsia="Arial" w:hAnsi="Arial" w:cs="Arial"/>
                <w:color w:val="000000"/>
                <w:szCs w:val="24"/>
              </w:rPr>
              <w:t>coordinated,</w:t>
            </w:r>
            <w:r w:rsidRPr="41773FF4">
              <w:rPr>
                <w:rFonts w:ascii="Arial" w:eastAsia="Arial" w:hAnsi="Arial" w:cs="Arial"/>
                <w:color w:val="000000"/>
                <w:szCs w:val="24"/>
              </w:rPr>
              <w:t xml:space="preserve"> and economical system of electricity transmission, and the operation of that system in an efficient, </w:t>
            </w:r>
            <w:r w:rsidR="00590ED9" w:rsidRPr="41773FF4">
              <w:rPr>
                <w:rFonts w:ascii="Arial" w:eastAsia="Arial" w:hAnsi="Arial" w:cs="Arial"/>
                <w:color w:val="000000"/>
                <w:szCs w:val="24"/>
              </w:rPr>
              <w:t>economic,</w:t>
            </w:r>
            <w:r w:rsidRPr="41773FF4">
              <w:rPr>
                <w:rFonts w:ascii="Arial" w:eastAsia="Arial" w:hAnsi="Arial" w:cs="Arial"/>
                <w:color w:val="000000"/>
                <w:szCs w:val="24"/>
              </w:rPr>
              <w:t xml:space="preserve"> and coordinated manner;</w:t>
            </w:r>
          </w:p>
        </w:tc>
        <w:tc>
          <w:tcPr>
            <w:tcW w:w="3015" w:type="dxa"/>
            <w:tcBorders>
              <w:top w:val="single" w:sz="6" w:space="0" w:color="F26522" w:themeColor="accent1"/>
              <w:left w:val="single" w:sz="6" w:space="0" w:color="F26522" w:themeColor="accent1"/>
              <w:bottom w:val="single" w:sz="6" w:space="0" w:color="F26522" w:themeColor="accent1"/>
              <w:right w:val="single" w:sz="6" w:space="0" w:color="F26522" w:themeColor="accent1"/>
            </w:tcBorders>
          </w:tcPr>
          <w:p w14:paraId="45F27334" w14:textId="6749D63E" w:rsidR="41773FF4" w:rsidRDefault="41773FF4" w:rsidP="41773FF4">
            <w:pPr>
              <w:rPr>
                <w:rFonts w:ascii="Arial" w:eastAsia="Arial" w:hAnsi="Arial" w:cs="Arial"/>
                <w:color w:val="000000"/>
                <w:szCs w:val="24"/>
              </w:rPr>
            </w:pPr>
            <w:r w:rsidRPr="41773FF4">
              <w:rPr>
                <w:rFonts w:ascii="Calibri" w:eastAsia="Calibri" w:hAnsi="Calibri" w:cs="Calibri"/>
                <w:b/>
                <w:bCs/>
                <w:color w:val="000000"/>
                <w:szCs w:val="24"/>
              </w:rPr>
              <w:t xml:space="preserve">  </w:t>
            </w:r>
            <w:r w:rsidRPr="41773FF4">
              <w:rPr>
                <w:rStyle w:val="Boldnormaltext"/>
                <w:rFonts w:eastAsia="Arial" w:cs="Arial"/>
                <w:bCs/>
                <w:color w:val="000000"/>
                <w:szCs w:val="24"/>
              </w:rPr>
              <w:t>Positive</w:t>
            </w:r>
            <w:r w:rsidRPr="41773FF4">
              <w:rPr>
                <w:rFonts w:ascii="Calibri" w:eastAsia="Calibri" w:hAnsi="Calibri" w:cs="Calibri"/>
                <w:b/>
                <w:bCs/>
                <w:color w:val="000000"/>
                <w:szCs w:val="24"/>
              </w:rPr>
              <w:t xml:space="preserve"> </w:t>
            </w:r>
          </w:p>
          <w:p w14:paraId="7931D737" w14:textId="616A2504" w:rsidR="41773FF4" w:rsidRDefault="41773FF4" w:rsidP="41773FF4">
            <w:pPr>
              <w:rPr>
                <w:rFonts w:ascii="Arial" w:eastAsia="Arial" w:hAnsi="Arial" w:cs="Arial"/>
                <w:color w:val="000000"/>
                <w:szCs w:val="24"/>
              </w:rPr>
            </w:pPr>
            <w:r w:rsidRPr="41773FF4">
              <w:rPr>
                <w:rFonts w:ascii="Arial" w:eastAsia="Arial" w:hAnsi="Arial" w:cs="Arial"/>
                <w:color w:val="000000"/>
                <w:szCs w:val="24"/>
              </w:rPr>
              <w:t xml:space="preserve">  The SQSS is introducing robust network design to support the ability to restore the network following a total or partial shutdown. </w:t>
            </w:r>
          </w:p>
        </w:tc>
      </w:tr>
      <w:tr w:rsidR="41773FF4" w14:paraId="6C3383A9" w14:textId="77777777" w:rsidTr="41773FF4">
        <w:trPr>
          <w:trHeight w:val="390"/>
        </w:trPr>
        <w:tc>
          <w:tcPr>
            <w:tcW w:w="6465" w:type="dxa"/>
            <w:tcBorders>
              <w:top w:val="single" w:sz="6" w:space="0" w:color="F26522" w:themeColor="accent1"/>
              <w:left w:val="single" w:sz="6" w:space="0" w:color="F26522" w:themeColor="accent1"/>
              <w:bottom w:val="single" w:sz="6" w:space="0" w:color="F26522" w:themeColor="accent1"/>
              <w:right w:val="single" w:sz="6" w:space="0" w:color="F26522" w:themeColor="accent1"/>
            </w:tcBorders>
          </w:tcPr>
          <w:p w14:paraId="205DC197" w14:textId="6D1D03CE" w:rsidR="41773FF4" w:rsidRDefault="41773FF4" w:rsidP="41773FF4">
            <w:pPr>
              <w:rPr>
                <w:rFonts w:ascii="Arial" w:eastAsia="Arial" w:hAnsi="Arial" w:cs="Arial"/>
                <w:color w:val="000000"/>
                <w:szCs w:val="24"/>
              </w:rPr>
            </w:pPr>
            <w:r w:rsidRPr="41773FF4">
              <w:rPr>
                <w:rFonts w:ascii="Arial" w:eastAsia="Arial" w:hAnsi="Arial" w:cs="Arial"/>
                <w:color w:val="000000"/>
                <w:szCs w:val="24"/>
              </w:rPr>
              <w:t>(ii) ensure an appropriate level of security and quality of supply and safe operation of the National Electricity Transmission System;</w:t>
            </w:r>
          </w:p>
        </w:tc>
        <w:tc>
          <w:tcPr>
            <w:tcW w:w="3015" w:type="dxa"/>
            <w:tcBorders>
              <w:top w:val="single" w:sz="6" w:space="0" w:color="F26522" w:themeColor="accent1"/>
              <w:left w:val="single" w:sz="6" w:space="0" w:color="F26522" w:themeColor="accent1"/>
              <w:bottom w:val="single" w:sz="6" w:space="0" w:color="F26522" w:themeColor="accent1"/>
              <w:right w:val="single" w:sz="6" w:space="0" w:color="F26522" w:themeColor="accent1"/>
            </w:tcBorders>
          </w:tcPr>
          <w:p w14:paraId="78F3EB7E" w14:textId="50C34E3D" w:rsidR="41773FF4" w:rsidRDefault="41773FF4" w:rsidP="41773FF4">
            <w:pPr>
              <w:rPr>
                <w:rFonts w:ascii="Arial" w:eastAsia="Arial" w:hAnsi="Arial" w:cs="Arial"/>
                <w:color w:val="000000"/>
                <w:szCs w:val="24"/>
              </w:rPr>
            </w:pPr>
            <w:r w:rsidRPr="41773FF4">
              <w:rPr>
                <w:rFonts w:ascii="Calibri" w:eastAsia="Calibri" w:hAnsi="Calibri" w:cs="Calibri"/>
                <w:b/>
                <w:bCs/>
                <w:color w:val="000000"/>
                <w:szCs w:val="24"/>
              </w:rPr>
              <w:t xml:space="preserve">  </w:t>
            </w:r>
            <w:r w:rsidRPr="41773FF4">
              <w:rPr>
                <w:rStyle w:val="Boldnormaltext"/>
                <w:rFonts w:eastAsia="Arial" w:cs="Arial"/>
                <w:bCs/>
                <w:color w:val="000000"/>
                <w:szCs w:val="24"/>
              </w:rPr>
              <w:t>Positive</w:t>
            </w:r>
            <w:r w:rsidRPr="41773FF4">
              <w:rPr>
                <w:rFonts w:ascii="Calibri" w:eastAsia="Calibri" w:hAnsi="Calibri" w:cs="Calibri"/>
                <w:b/>
                <w:bCs/>
                <w:color w:val="000000"/>
                <w:szCs w:val="24"/>
              </w:rPr>
              <w:t xml:space="preserve"> </w:t>
            </w:r>
          </w:p>
          <w:p w14:paraId="0F4A8F29" w14:textId="78CF3F30" w:rsidR="41773FF4" w:rsidRDefault="41773FF4" w:rsidP="41773FF4">
            <w:pPr>
              <w:rPr>
                <w:rFonts w:ascii="Arial" w:eastAsia="Arial" w:hAnsi="Arial" w:cs="Arial"/>
                <w:color w:val="000000"/>
                <w:szCs w:val="24"/>
              </w:rPr>
            </w:pPr>
            <w:r w:rsidRPr="41773FF4">
              <w:rPr>
                <w:rFonts w:ascii="Arial" w:eastAsia="Arial" w:hAnsi="Arial" w:cs="Arial"/>
                <w:color w:val="000000"/>
                <w:szCs w:val="24"/>
              </w:rPr>
              <w:t xml:space="preserve">  Proposed changes would ensure stability of Power Islands by restoring sufficient demand during system restoration. </w:t>
            </w:r>
          </w:p>
        </w:tc>
      </w:tr>
      <w:tr w:rsidR="41773FF4" w14:paraId="76254D45" w14:textId="77777777" w:rsidTr="41773FF4">
        <w:trPr>
          <w:trHeight w:val="390"/>
        </w:trPr>
        <w:tc>
          <w:tcPr>
            <w:tcW w:w="6465" w:type="dxa"/>
            <w:tcBorders>
              <w:top w:val="single" w:sz="6" w:space="0" w:color="F26522" w:themeColor="accent1"/>
              <w:left w:val="single" w:sz="6" w:space="0" w:color="F26522" w:themeColor="accent1"/>
              <w:bottom w:val="single" w:sz="6" w:space="0" w:color="F26522" w:themeColor="accent1"/>
              <w:right w:val="single" w:sz="6" w:space="0" w:color="F26522" w:themeColor="accent1"/>
            </w:tcBorders>
          </w:tcPr>
          <w:p w14:paraId="37779B9E" w14:textId="228A2818" w:rsidR="41773FF4" w:rsidRDefault="41773FF4" w:rsidP="41773FF4">
            <w:pPr>
              <w:rPr>
                <w:rFonts w:ascii="Arial" w:eastAsia="Arial" w:hAnsi="Arial" w:cs="Arial"/>
                <w:color w:val="000000"/>
                <w:szCs w:val="24"/>
              </w:rPr>
            </w:pPr>
            <w:r w:rsidRPr="41773FF4">
              <w:rPr>
                <w:rFonts w:ascii="Arial" w:eastAsia="Arial" w:hAnsi="Arial" w:cs="Arial"/>
                <w:color w:val="000000"/>
                <w:szCs w:val="24"/>
              </w:rPr>
              <w:t>(iii) facilitate effective competition in the generation and supply of electricity, and (so far as consistent therewith) facilitating such competition in the distribution of electricity; and</w:t>
            </w:r>
          </w:p>
        </w:tc>
        <w:tc>
          <w:tcPr>
            <w:tcW w:w="3015" w:type="dxa"/>
            <w:tcBorders>
              <w:top w:val="single" w:sz="6" w:space="0" w:color="F26522" w:themeColor="accent1"/>
              <w:left w:val="single" w:sz="6" w:space="0" w:color="F26522" w:themeColor="accent1"/>
              <w:bottom w:val="single" w:sz="6" w:space="0" w:color="F26522" w:themeColor="accent1"/>
              <w:right w:val="single" w:sz="6" w:space="0" w:color="F26522" w:themeColor="accent1"/>
            </w:tcBorders>
          </w:tcPr>
          <w:p w14:paraId="5D96B081" w14:textId="75A2CE97" w:rsidR="41773FF4" w:rsidRDefault="41773FF4" w:rsidP="41773FF4">
            <w:pPr>
              <w:rPr>
                <w:rFonts w:ascii="Arial" w:eastAsia="Arial" w:hAnsi="Arial" w:cs="Arial"/>
                <w:color w:val="000000"/>
                <w:szCs w:val="24"/>
              </w:rPr>
            </w:pPr>
            <w:r w:rsidRPr="41773FF4">
              <w:rPr>
                <w:rFonts w:ascii="Calibri" w:eastAsia="Calibri" w:hAnsi="Calibri" w:cs="Calibri"/>
                <w:b/>
                <w:bCs/>
                <w:color w:val="000000"/>
                <w:szCs w:val="24"/>
              </w:rPr>
              <w:t xml:space="preserve">  </w:t>
            </w:r>
            <w:r w:rsidRPr="41773FF4">
              <w:rPr>
                <w:rStyle w:val="Boldnormaltext"/>
                <w:rFonts w:eastAsia="Arial" w:cs="Arial"/>
                <w:bCs/>
                <w:color w:val="000000"/>
                <w:szCs w:val="24"/>
              </w:rPr>
              <w:t>Neutral</w:t>
            </w:r>
            <w:r w:rsidRPr="41773FF4">
              <w:rPr>
                <w:rFonts w:ascii="Calibri" w:eastAsia="Calibri" w:hAnsi="Calibri" w:cs="Calibri"/>
                <w:b/>
                <w:bCs/>
                <w:color w:val="000000"/>
                <w:szCs w:val="24"/>
              </w:rPr>
              <w:t xml:space="preserve"> </w:t>
            </w:r>
          </w:p>
          <w:p w14:paraId="3944D632" w14:textId="16576098" w:rsidR="41773FF4" w:rsidRDefault="41773FF4" w:rsidP="41773FF4">
            <w:pPr>
              <w:rPr>
                <w:rFonts w:ascii="Arial" w:eastAsia="Arial" w:hAnsi="Arial" w:cs="Arial"/>
                <w:color w:val="000000"/>
                <w:szCs w:val="24"/>
              </w:rPr>
            </w:pPr>
            <w:r w:rsidRPr="41773FF4">
              <w:rPr>
                <w:rFonts w:ascii="Arial" w:eastAsia="Arial" w:hAnsi="Arial" w:cs="Arial"/>
                <w:color w:val="000000"/>
                <w:szCs w:val="24"/>
              </w:rPr>
              <w:t xml:space="preserve">   </w:t>
            </w:r>
          </w:p>
        </w:tc>
      </w:tr>
      <w:tr w:rsidR="41773FF4" w14:paraId="26FAA77A" w14:textId="77777777" w:rsidTr="41773FF4">
        <w:trPr>
          <w:trHeight w:val="390"/>
        </w:trPr>
        <w:tc>
          <w:tcPr>
            <w:tcW w:w="6465" w:type="dxa"/>
            <w:tcBorders>
              <w:top w:val="single" w:sz="6" w:space="0" w:color="F26522" w:themeColor="accent1"/>
              <w:left w:val="single" w:sz="6" w:space="0" w:color="F26522" w:themeColor="accent1"/>
              <w:bottom w:val="single" w:sz="6" w:space="0" w:color="F26522" w:themeColor="accent1"/>
              <w:right w:val="single" w:sz="6" w:space="0" w:color="F26522" w:themeColor="accent1"/>
            </w:tcBorders>
          </w:tcPr>
          <w:p w14:paraId="64BDFE36" w14:textId="33FF3D44" w:rsidR="41773FF4" w:rsidRDefault="41773FF4" w:rsidP="41773FF4">
            <w:pPr>
              <w:rPr>
                <w:rFonts w:ascii="Arial" w:eastAsia="Arial" w:hAnsi="Arial" w:cs="Arial"/>
                <w:color w:val="000000"/>
                <w:szCs w:val="24"/>
              </w:rPr>
            </w:pPr>
            <w:r w:rsidRPr="41773FF4">
              <w:rPr>
                <w:rFonts w:ascii="Arial" w:eastAsia="Arial" w:hAnsi="Arial" w:cs="Arial"/>
                <w:color w:val="000000"/>
                <w:szCs w:val="24"/>
              </w:rPr>
              <w:t>(iv)  facilitate electricity Transmission Licensees to comply with any relevant obligations under EU law</w:t>
            </w:r>
          </w:p>
        </w:tc>
        <w:tc>
          <w:tcPr>
            <w:tcW w:w="3015" w:type="dxa"/>
            <w:tcBorders>
              <w:top w:val="single" w:sz="6" w:space="0" w:color="F26522" w:themeColor="accent1"/>
              <w:left w:val="single" w:sz="6" w:space="0" w:color="F26522" w:themeColor="accent1"/>
              <w:bottom w:val="single" w:sz="6" w:space="0" w:color="F26522" w:themeColor="accent1"/>
              <w:right w:val="single" w:sz="6" w:space="0" w:color="F26522" w:themeColor="accent1"/>
            </w:tcBorders>
          </w:tcPr>
          <w:p w14:paraId="7D736C12" w14:textId="2F366781" w:rsidR="41773FF4" w:rsidRDefault="41773FF4" w:rsidP="41773FF4">
            <w:pPr>
              <w:rPr>
                <w:rFonts w:ascii="Arial" w:eastAsia="Arial" w:hAnsi="Arial" w:cs="Arial"/>
                <w:color w:val="000000"/>
                <w:szCs w:val="24"/>
              </w:rPr>
            </w:pPr>
            <w:r w:rsidRPr="41773FF4">
              <w:rPr>
                <w:rFonts w:ascii="Calibri" w:eastAsia="Calibri" w:hAnsi="Calibri" w:cs="Calibri"/>
                <w:b/>
                <w:bCs/>
                <w:color w:val="000000"/>
                <w:szCs w:val="24"/>
              </w:rPr>
              <w:t xml:space="preserve">  </w:t>
            </w:r>
            <w:r w:rsidRPr="41773FF4">
              <w:rPr>
                <w:rStyle w:val="Boldnormaltext"/>
                <w:rFonts w:eastAsia="Arial" w:cs="Arial"/>
                <w:bCs/>
                <w:color w:val="000000"/>
                <w:szCs w:val="24"/>
              </w:rPr>
              <w:t>Positive</w:t>
            </w:r>
            <w:r w:rsidRPr="41773FF4">
              <w:rPr>
                <w:rFonts w:ascii="Calibri" w:eastAsia="Calibri" w:hAnsi="Calibri" w:cs="Calibri"/>
                <w:b/>
                <w:bCs/>
                <w:color w:val="000000"/>
                <w:szCs w:val="24"/>
              </w:rPr>
              <w:t xml:space="preserve"> </w:t>
            </w:r>
          </w:p>
          <w:p w14:paraId="3DD50356" w14:textId="35429C4E" w:rsidR="41773FF4" w:rsidRDefault="41773FF4" w:rsidP="41773FF4">
            <w:pPr>
              <w:rPr>
                <w:rFonts w:ascii="Arial" w:eastAsia="Arial" w:hAnsi="Arial" w:cs="Arial"/>
                <w:color w:val="000000"/>
                <w:szCs w:val="24"/>
              </w:rPr>
            </w:pPr>
            <w:r w:rsidRPr="41773FF4">
              <w:rPr>
                <w:rFonts w:ascii="Arial" w:eastAsia="Arial" w:hAnsi="Arial" w:cs="Arial"/>
                <w:color w:val="000000"/>
                <w:szCs w:val="24"/>
              </w:rPr>
              <w:t xml:space="preserve">  Provide assurance of restoring the System following a total or partial national power outage.</w:t>
            </w:r>
          </w:p>
        </w:tc>
      </w:tr>
    </w:tbl>
    <w:p w14:paraId="545A5BDC" w14:textId="7BEA0DD6" w:rsidR="41773FF4" w:rsidRDefault="41773FF4" w:rsidP="41773FF4"/>
    <w:p w14:paraId="3E51CC69" w14:textId="18B68137" w:rsidR="008441B9" w:rsidRDefault="7F485400" w:rsidP="5AE7628A">
      <w:pPr>
        <w:pStyle w:val="ListParagraph"/>
        <w:keepLines/>
        <w:widowControl w:val="0"/>
        <w:tabs>
          <w:tab w:val="left" w:pos="1418"/>
        </w:tabs>
        <w:spacing w:before="0" w:line="264" w:lineRule="auto"/>
        <w:ind w:left="0"/>
        <w:rPr>
          <w:b/>
          <w:bCs/>
          <w:snapToGrid w:val="0"/>
          <w:color w:val="000000"/>
          <w:lang w:eastAsia="en-US"/>
        </w:rPr>
      </w:pPr>
      <w:r w:rsidRPr="5AE7628A">
        <w:rPr>
          <w:rFonts w:cs="Arial"/>
          <w:color w:val="F26522" w:themeColor="accent1"/>
          <w:kern w:val="32"/>
        </w:rPr>
        <w:t xml:space="preserve">Do you believe that </w:t>
      </w:r>
      <w:r w:rsidRPr="0E23A174">
        <w:rPr>
          <w:rFonts w:cs="Arial"/>
          <w:color w:val="F26522" w:themeColor="accent1"/>
          <w:kern w:val="32"/>
        </w:rPr>
        <w:t>GSR</w:t>
      </w:r>
      <w:r w:rsidRPr="5AE7628A">
        <w:rPr>
          <w:rFonts w:cs="Arial"/>
          <w:color w:val="F26522" w:themeColor="accent1"/>
          <w:kern w:val="32"/>
        </w:rPr>
        <w:t xml:space="preserve"> Original proposal better facilitates the Applicable Objectives?</w:t>
      </w:r>
    </w:p>
    <w:p w14:paraId="631BAA57" w14:textId="77777777" w:rsidR="008441B9" w:rsidRPr="00B67596" w:rsidRDefault="008441B9" w:rsidP="005603D9">
      <w:pPr>
        <w:rPr>
          <w:rFonts w:cs="Arial"/>
          <w:bCs/>
          <w:kern w:val="32"/>
        </w:rPr>
      </w:pPr>
    </w:p>
    <w:p w14:paraId="3762AF69" w14:textId="77777777" w:rsidR="00470B5B" w:rsidRPr="005603D9" w:rsidRDefault="00470B5B" w:rsidP="009A206C">
      <w:pPr>
        <w:pStyle w:val="CA4"/>
      </w:pPr>
      <w:bookmarkStart w:id="171" w:name="_Toc135814604"/>
      <w:r w:rsidRPr="005603D9">
        <w:lastRenderedPageBreak/>
        <w:t>When will this change take place?</w:t>
      </w:r>
      <w:bookmarkEnd w:id="171"/>
    </w:p>
    <w:p w14:paraId="5FF026E2" w14:textId="13FE3F8D" w:rsidR="00470B5B" w:rsidRDefault="00470B5B" w:rsidP="00E47B59">
      <w:pPr>
        <w:pStyle w:val="Heading3"/>
      </w:pPr>
      <w:bookmarkStart w:id="172" w:name="_Toc135814605"/>
      <w:r>
        <w:t>Implementation date</w:t>
      </w:r>
      <w:bookmarkEnd w:id="172"/>
    </w:p>
    <w:p w14:paraId="71354089" w14:textId="77777777" w:rsidR="00254874" w:rsidRDefault="00254874" w:rsidP="00254874">
      <w:pPr>
        <w:rPr>
          <w:ins w:id="173" w:author="Milly Lewis" w:date="2023-05-24T08:24:00Z"/>
          <w:rFonts w:ascii="Arial" w:eastAsia="Arial" w:hAnsi="Arial" w:cs="Arial"/>
          <w:color w:val="000000"/>
        </w:rPr>
      </w:pPr>
      <w:ins w:id="174" w:author="Milly Lewis" w:date="2023-05-24T08:24:00Z">
        <w:r w:rsidRPr="00254874">
          <w:rPr>
            <w:rFonts w:ascii="Arial" w:eastAsia="Arial" w:hAnsi="Arial" w:cs="Arial"/>
            <w:color w:val="000000"/>
          </w:rPr>
          <w:t xml:space="preserve">10 working days following The Authority decision. </w:t>
        </w:r>
      </w:ins>
    </w:p>
    <w:p w14:paraId="22F9B0BF" w14:textId="77777777" w:rsidR="00254874" w:rsidRDefault="00254874" w:rsidP="00254874">
      <w:pPr>
        <w:rPr>
          <w:ins w:id="175" w:author="Milly Lewis" w:date="2023-05-24T08:24:00Z"/>
          <w:rFonts w:ascii="Arial" w:eastAsia="Arial" w:hAnsi="Arial" w:cs="Arial"/>
          <w:color w:val="000000"/>
        </w:rPr>
      </w:pPr>
    </w:p>
    <w:p w14:paraId="0E2E2433" w14:textId="77777777" w:rsidR="008759D5" w:rsidRPr="008759D5" w:rsidRDefault="00254874" w:rsidP="009A206C">
      <w:pPr>
        <w:pStyle w:val="Heading3"/>
        <w:rPr>
          <w:ins w:id="176" w:author="Milly Lewis" w:date="2023-05-24T09:41:00Z"/>
          <w:rFonts w:ascii="Arial" w:eastAsia="Arial" w:hAnsi="Arial" w:cs="Arial"/>
          <w:b w:val="0"/>
          <w:bCs/>
          <w:color w:val="000000"/>
          <w:lang w:eastAsia="en-US"/>
        </w:rPr>
      </w:pPr>
      <w:bookmarkStart w:id="177" w:name="_Toc135814606"/>
      <w:ins w:id="178" w:author="Milly Lewis" w:date="2023-05-24T08:24:00Z">
        <w:r w:rsidRPr="008759D5">
          <w:rPr>
            <w:rFonts w:ascii="Arial" w:eastAsia="Arial" w:hAnsi="Arial" w:cs="Arial"/>
            <w:b w:val="0"/>
            <w:bCs/>
            <w:color w:val="000000"/>
          </w:rPr>
          <w:t>This would provide clear obligations on parties so the requirements of the ESRS can be met by 31 December 2026.</w:t>
        </w:r>
      </w:ins>
      <w:bookmarkEnd w:id="177"/>
    </w:p>
    <w:p w14:paraId="67F731CB" w14:textId="3B5D87C3" w:rsidR="00470B5B" w:rsidRPr="009A206C" w:rsidRDefault="00470B5B" w:rsidP="009A206C">
      <w:pPr>
        <w:pStyle w:val="Heading3"/>
      </w:pPr>
      <w:bookmarkStart w:id="179" w:name="_Toc135814607"/>
      <w:r>
        <w:t>Date decision required by</w:t>
      </w:r>
      <w:bookmarkEnd w:id="179"/>
    </w:p>
    <w:p w14:paraId="16E61156" w14:textId="12F88EFA" w:rsidR="0295CAC1" w:rsidRDefault="002D65C2" w:rsidP="45233307">
      <w:pPr>
        <w:spacing w:after="160"/>
        <w:rPr>
          <w:rFonts w:ascii="Arial" w:eastAsia="Arial" w:hAnsi="Arial" w:cs="Arial"/>
        </w:rPr>
      </w:pPr>
      <w:ins w:id="180" w:author="Milly Lewis" w:date="2023-05-24T08:24:00Z">
        <w:r>
          <w:rPr>
            <w:sz w:val="23"/>
            <w:szCs w:val="23"/>
          </w:rPr>
          <w:t>Q3 20</w:t>
        </w:r>
      </w:ins>
      <w:r w:rsidR="0295CAC1" w:rsidRPr="45233307">
        <w:rPr>
          <w:rFonts w:ascii="Arial" w:eastAsia="Arial" w:hAnsi="Arial" w:cs="Arial"/>
          <w:color w:val="000000"/>
        </w:rPr>
        <w:t xml:space="preserve">23.  </w:t>
      </w:r>
      <w:r w:rsidR="0295CAC1" w:rsidRPr="45233307">
        <w:rPr>
          <w:rFonts w:ascii="Arial" w:eastAsia="Arial" w:hAnsi="Arial" w:cs="Arial"/>
        </w:rPr>
        <w:t xml:space="preserve"> </w:t>
      </w:r>
    </w:p>
    <w:p w14:paraId="17CB9A1A" w14:textId="281934BF" w:rsidR="00470B5B" w:rsidRPr="009A206C" w:rsidRDefault="00470B5B" w:rsidP="0E23A174">
      <w:pPr>
        <w:pStyle w:val="Heading3"/>
        <w:spacing w:after="160" w:line="256" w:lineRule="auto"/>
        <w:rPr>
          <w:i/>
          <w:iCs/>
          <w:color w:val="FF0000"/>
        </w:rPr>
      </w:pPr>
      <w:bookmarkStart w:id="181" w:name="_Toc135814608"/>
      <w:r>
        <w:t>Implementation approach</w:t>
      </w:r>
      <w:bookmarkEnd w:id="181"/>
    </w:p>
    <w:p w14:paraId="31328999" w14:textId="60DB3EE0" w:rsidR="34D1CBE2" w:rsidRDefault="34D1CBE2" w:rsidP="0E23A174">
      <w:pPr>
        <w:rPr>
          <w:rFonts w:ascii="Arial" w:eastAsia="Arial" w:hAnsi="Arial" w:cs="Arial"/>
          <w:szCs w:val="24"/>
        </w:rPr>
      </w:pPr>
      <w:r w:rsidRPr="0E23A174">
        <w:rPr>
          <w:rFonts w:ascii="Arial" w:eastAsia="Arial" w:hAnsi="Arial" w:cs="Arial"/>
          <w:color w:val="000000"/>
          <w:szCs w:val="24"/>
        </w:rPr>
        <w:t xml:space="preserve">New Restoration Decision Support Tool, Restoration Tool, Local Joint Restoration Plans, Distributed Restoration Zone Plans &amp; Annual Restoration Strategy. </w:t>
      </w:r>
      <w:r w:rsidRPr="0E23A174">
        <w:rPr>
          <w:rFonts w:ascii="Arial" w:eastAsia="Arial" w:hAnsi="Arial" w:cs="Arial"/>
          <w:szCs w:val="24"/>
        </w:rPr>
        <w:t xml:space="preserve"> </w:t>
      </w:r>
    </w:p>
    <w:p w14:paraId="43357317" w14:textId="5FC7F0D4" w:rsidR="0E23A174" w:rsidRDefault="0E23A174" w:rsidP="0E23A174">
      <w:pPr>
        <w:keepLines/>
        <w:widowControl w:val="0"/>
        <w:tabs>
          <w:tab w:val="left" w:pos="1418"/>
        </w:tabs>
        <w:spacing w:line="264" w:lineRule="auto"/>
        <w:rPr>
          <w:rFonts w:cs="Arial"/>
          <w:i/>
          <w:iCs/>
          <w:color w:val="FF0000"/>
        </w:rPr>
      </w:pPr>
    </w:p>
    <w:p w14:paraId="7992644D" w14:textId="122CEDD8" w:rsidR="008441B9" w:rsidRDefault="008441B9" w:rsidP="0E23A174">
      <w:pPr>
        <w:keepLines/>
        <w:widowControl w:val="0"/>
        <w:tabs>
          <w:tab w:val="left" w:pos="1418"/>
        </w:tabs>
        <w:spacing w:line="264" w:lineRule="auto"/>
        <w:rPr>
          <w:color w:val="F26522" w:themeColor="accent1"/>
        </w:rPr>
      </w:pPr>
      <w:r w:rsidRPr="0E23A174">
        <w:rPr>
          <w:color w:val="F26522" w:themeColor="accent1"/>
        </w:rPr>
        <w:t>Do you support the implementation approach?</w:t>
      </w:r>
    </w:p>
    <w:p w14:paraId="001EE872" w14:textId="77777777" w:rsidR="008441B9" w:rsidRDefault="008441B9" w:rsidP="00C52EC0">
      <w:pPr>
        <w:spacing w:after="160"/>
        <w:rPr>
          <w:b/>
        </w:rPr>
      </w:pPr>
    </w:p>
    <w:p w14:paraId="3CC8044D" w14:textId="77777777" w:rsidR="00470B5B" w:rsidRPr="005603D9" w:rsidRDefault="00470B5B" w:rsidP="009A206C">
      <w:pPr>
        <w:pStyle w:val="CA5"/>
      </w:pPr>
      <w:bookmarkStart w:id="182" w:name="_Workgroup_Consultation_1"/>
      <w:bookmarkStart w:id="183" w:name="_Toc135814609"/>
      <w:bookmarkEnd w:id="182"/>
      <w:r w:rsidRPr="005603D9">
        <w:t>Interactions</w:t>
      </w:r>
      <w:bookmarkEnd w:id="18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641346BB" w14:textId="77777777" w:rsidTr="0E23A174">
        <w:tc>
          <w:tcPr>
            <w:tcW w:w="2371" w:type="dxa"/>
          </w:tcPr>
          <w:p w14:paraId="0627381D" w14:textId="63284D1E" w:rsidR="0E23A174" w:rsidRDefault="0E23A174" w:rsidP="0E23A174">
            <w:pPr>
              <w:spacing w:line="259" w:lineRule="auto"/>
              <w:rPr>
                <w:rFonts w:ascii="Arial" w:eastAsia="Arial" w:hAnsi="Arial" w:cs="Arial"/>
                <w:color w:val="000000"/>
                <w:szCs w:val="24"/>
              </w:rPr>
            </w:pPr>
            <w:r w:rsidRPr="0E23A174">
              <w:rPr>
                <w:rFonts w:ascii="Calibri" w:eastAsia="Calibri" w:hAnsi="Calibri" w:cs="Calibri"/>
                <w:color w:val="000000"/>
                <w:szCs w:val="24"/>
                <w:lang w:val="en-GB"/>
              </w:rPr>
              <w:t xml:space="preserve">  </w:t>
            </w:r>
            <w:r w:rsidRPr="0E23A174">
              <w:rPr>
                <w:rFonts w:ascii="MS Gothic" w:eastAsia="MS Gothic" w:hAnsi="MS Gothic" w:cs="MS Gothic"/>
                <w:color w:val="000000"/>
                <w:szCs w:val="24"/>
                <w:lang w:val="en-GB"/>
              </w:rPr>
              <w:t>☒</w:t>
            </w:r>
            <w:r w:rsidRPr="0E23A174">
              <w:rPr>
                <w:rFonts w:ascii="Calibri" w:eastAsia="Calibri" w:hAnsi="Calibri" w:cs="Calibri"/>
                <w:color w:val="000000"/>
                <w:szCs w:val="24"/>
                <w:lang w:val="en-GB"/>
              </w:rPr>
              <w:t xml:space="preserve"> </w:t>
            </w:r>
            <w:r w:rsidRPr="0E23A174">
              <w:rPr>
                <w:rFonts w:ascii="Arial" w:eastAsia="Arial" w:hAnsi="Arial" w:cs="Arial"/>
                <w:color w:val="000000"/>
                <w:szCs w:val="24"/>
                <w:lang w:val="en-GB"/>
              </w:rPr>
              <w:t>Grid Code</w:t>
            </w:r>
          </w:p>
        </w:tc>
        <w:tc>
          <w:tcPr>
            <w:tcW w:w="2371" w:type="dxa"/>
          </w:tcPr>
          <w:p w14:paraId="32E7B793" w14:textId="7817F5FE" w:rsidR="0E23A174" w:rsidRDefault="0E23A174" w:rsidP="0E23A174">
            <w:pPr>
              <w:spacing w:line="259" w:lineRule="auto"/>
              <w:rPr>
                <w:rFonts w:ascii="Arial" w:eastAsia="Arial" w:hAnsi="Arial" w:cs="Arial"/>
                <w:color w:val="000000"/>
                <w:szCs w:val="24"/>
              </w:rPr>
            </w:pPr>
            <w:r w:rsidRPr="0E23A174">
              <w:rPr>
                <w:rFonts w:ascii="Calibri" w:eastAsia="Calibri" w:hAnsi="Calibri" w:cs="Calibri"/>
                <w:color w:val="000000"/>
                <w:szCs w:val="24"/>
                <w:lang w:val="en-GB"/>
              </w:rPr>
              <w:t xml:space="preserve">  </w:t>
            </w:r>
            <w:r w:rsidRPr="0E23A174">
              <w:rPr>
                <w:rFonts w:ascii="MS Gothic" w:eastAsia="MS Gothic" w:hAnsi="MS Gothic" w:cs="MS Gothic"/>
                <w:color w:val="000000"/>
                <w:szCs w:val="24"/>
                <w:lang w:val="en-GB"/>
              </w:rPr>
              <w:t>☒</w:t>
            </w:r>
            <w:r w:rsidRPr="0E23A174">
              <w:rPr>
                <w:rFonts w:ascii="Calibri" w:eastAsia="Calibri" w:hAnsi="Calibri" w:cs="Calibri"/>
                <w:color w:val="000000"/>
                <w:szCs w:val="24"/>
                <w:lang w:val="en-GB"/>
              </w:rPr>
              <w:t xml:space="preserve"> </w:t>
            </w:r>
            <w:r w:rsidRPr="0E23A174">
              <w:rPr>
                <w:rFonts w:ascii="Arial" w:eastAsia="Arial" w:hAnsi="Arial" w:cs="Arial"/>
                <w:color w:val="000000"/>
                <w:szCs w:val="24"/>
                <w:lang w:val="en-GB"/>
              </w:rPr>
              <w:t>BSC</w:t>
            </w:r>
          </w:p>
        </w:tc>
        <w:tc>
          <w:tcPr>
            <w:tcW w:w="2372" w:type="dxa"/>
          </w:tcPr>
          <w:p w14:paraId="20A583DA" w14:textId="2C570B4D" w:rsidR="0E23A174" w:rsidRDefault="0E23A174" w:rsidP="0E23A174">
            <w:pPr>
              <w:spacing w:line="259" w:lineRule="auto"/>
              <w:rPr>
                <w:rFonts w:ascii="Arial" w:eastAsia="Arial" w:hAnsi="Arial" w:cs="Arial"/>
                <w:color w:val="000000"/>
                <w:szCs w:val="24"/>
              </w:rPr>
            </w:pPr>
            <w:r w:rsidRPr="0E23A174">
              <w:rPr>
                <w:rFonts w:ascii="Calibri" w:eastAsia="Calibri" w:hAnsi="Calibri" w:cs="Calibri"/>
                <w:color w:val="000000"/>
                <w:szCs w:val="24"/>
                <w:lang w:val="en-GB"/>
              </w:rPr>
              <w:t xml:space="preserve">  </w:t>
            </w:r>
            <w:r w:rsidRPr="0E23A174">
              <w:rPr>
                <w:rFonts w:ascii="MS Gothic" w:eastAsia="MS Gothic" w:hAnsi="MS Gothic" w:cs="MS Gothic"/>
                <w:color w:val="000000"/>
                <w:szCs w:val="24"/>
                <w:lang w:val="en-GB"/>
              </w:rPr>
              <w:t>☒</w:t>
            </w:r>
            <w:r w:rsidRPr="0E23A174">
              <w:rPr>
                <w:rFonts w:ascii="Calibri" w:eastAsia="Calibri" w:hAnsi="Calibri" w:cs="Calibri"/>
                <w:color w:val="000000"/>
                <w:szCs w:val="24"/>
                <w:lang w:val="en-GB"/>
              </w:rPr>
              <w:t xml:space="preserve"> </w:t>
            </w:r>
            <w:r w:rsidRPr="0E23A174">
              <w:rPr>
                <w:rFonts w:ascii="Arial" w:eastAsia="Arial" w:hAnsi="Arial" w:cs="Arial"/>
                <w:color w:val="000000"/>
                <w:szCs w:val="24"/>
                <w:lang w:val="en-GB"/>
              </w:rPr>
              <w:t>STC</w:t>
            </w:r>
          </w:p>
        </w:tc>
        <w:tc>
          <w:tcPr>
            <w:tcW w:w="2372" w:type="dxa"/>
          </w:tcPr>
          <w:p w14:paraId="2AC213E4" w14:textId="3B64A736" w:rsidR="0E23A174" w:rsidRDefault="0E23A174" w:rsidP="0E23A174">
            <w:pPr>
              <w:spacing w:line="259" w:lineRule="auto"/>
              <w:rPr>
                <w:rFonts w:ascii="Arial" w:eastAsia="Arial" w:hAnsi="Arial" w:cs="Arial"/>
                <w:color w:val="000000"/>
                <w:szCs w:val="24"/>
              </w:rPr>
            </w:pPr>
            <w:r w:rsidRPr="0E23A174">
              <w:rPr>
                <w:rFonts w:ascii="Calibri" w:eastAsia="Calibri" w:hAnsi="Calibri" w:cs="Calibri"/>
                <w:color w:val="000000"/>
                <w:szCs w:val="24"/>
                <w:lang w:val="en-GB"/>
              </w:rPr>
              <w:t xml:space="preserve">  </w:t>
            </w:r>
            <w:r w:rsidRPr="0E23A174">
              <w:rPr>
                <w:rFonts w:ascii="MS Gothic" w:eastAsia="MS Gothic" w:hAnsi="MS Gothic" w:cs="MS Gothic"/>
                <w:color w:val="000000"/>
                <w:szCs w:val="24"/>
                <w:lang w:val="en-GB"/>
              </w:rPr>
              <w:t>☒</w:t>
            </w:r>
            <w:r w:rsidRPr="0E23A174">
              <w:rPr>
                <w:rFonts w:ascii="Calibri" w:eastAsia="Calibri" w:hAnsi="Calibri" w:cs="Calibri"/>
                <w:color w:val="000000"/>
                <w:szCs w:val="24"/>
                <w:lang w:val="en-GB"/>
              </w:rPr>
              <w:t xml:space="preserve"> </w:t>
            </w:r>
            <w:r w:rsidRPr="0E23A174">
              <w:rPr>
                <w:rFonts w:ascii="Arial" w:eastAsia="Arial" w:hAnsi="Arial" w:cs="Arial"/>
                <w:color w:val="000000"/>
                <w:szCs w:val="24"/>
                <w:lang w:val="en-GB"/>
              </w:rPr>
              <w:t>CUSC</w:t>
            </w:r>
          </w:p>
        </w:tc>
      </w:tr>
      <w:tr w:rsidR="00950875" w14:paraId="30AC98A7" w14:textId="77777777" w:rsidTr="0E23A174">
        <w:tc>
          <w:tcPr>
            <w:tcW w:w="2371" w:type="dxa"/>
          </w:tcPr>
          <w:p w14:paraId="27691E44" w14:textId="6B760825" w:rsidR="0E23A174" w:rsidRDefault="0E23A174" w:rsidP="0E23A174">
            <w:pPr>
              <w:spacing w:line="259" w:lineRule="auto"/>
              <w:rPr>
                <w:rFonts w:ascii="Arial" w:eastAsia="Arial" w:hAnsi="Arial" w:cs="Arial"/>
                <w:color w:val="000000"/>
                <w:szCs w:val="24"/>
              </w:rPr>
            </w:pPr>
            <w:r w:rsidRPr="0E23A174">
              <w:rPr>
                <w:rFonts w:ascii="Calibri" w:eastAsia="Calibri" w:hAnsi="Calibri" w:cs="Calibri"/>
                <w:color w:val="000000"/>
                <w:szCs w:val="24"/>
                <w:lang w:val="en-GB"/>
              </w:rPr>
              <w:t xml:space="preserve">  </w:t>
            </w:r>
            <w:r w:rsidRPr="0E23A174">
              <w:rPr>
                <w:rFonts w:ascii="MS Gothic" w:eastAsia="MS Gothic" w:hAnsi="MS Gothic" w:cs="MS Gothic"/>
                <w:color w:val="000000"/>
                <w:szCs w:val="24"/>
                <w:lang w:val="en-GB"/>
              </w:rPr>
              <w:t>☒</w:t>
            </w:r>
            <w:r w:rsidRPr="0E23A174">
              <w:rPr>
                <w:rFonts w:ascii="Calibri" w:eastAsia="Calibri" w:hAnsi="Calibri" w:cs="Calibri"/>
                <w:color w:val="000000"/>
                <w:szCs w:val="24"/>
                <w:lang w:val="en-GB"/>
              </w:rPr>
              <w:t xml:space="preserve"> </w:t>
            </w:r>
            <w:r w:rsidRPr="0E23A174">
              <w:rPr>
                <w:rFonts w:ascii="Arial" w:eastAsia="Arial" w:hAnsi="Arial" w:cs="Arial"/>
                <w:color w:val="000000"/>
                <w:szCs w:val="24"/>
                <w:lang w:val="en-GB"/>
              </w:rPr>
              <w:t xml:space="preserve">European Network Codes </w:t>
            </w:r>
          </w:p>
          <w:p w14:paraId="3CC3FF03" w14:textId="03BF424D" w:rsidR="0E23A174" w:rsidRDefault="0E23A174" w:rsidP="0E23A174">
            <w:pPr>
              <w:spacing w:line="259" w:lineRule="auto"/>
              <w:rPr>
                <w:rFonts w:ascii="Arial" w:eastAsia="Arial" w:hAnsi="Arial" w:cs="Arial"/>
                <w:color w:val="000000"/>
                <w:szCs w:val="24"/>
              </w:rPr>
            </w:pPr>
          </w:p>
        </w:tc>
        <w:tc>
          <w:tcPr>
            <w:tcW w:w="2371" w:type="dxa"/>
          </w:tcPr>
          <w:p w14:paraId="38C7D0A7" w14:textId="6836F05E" w:rsidR="0E23A174" w:rsidRDefault="0E23A174" w:rsidP="0E23A174">
            <w:pPr>
              <w:spacing w:line="259" w:lineRule="auto"/>
              <w:rPr>
                <w:rFonts w:ascii="Arial" w:eastAsia="Arial" w:hAnsi="Arial" w:cs="Arial"/>
                <w:color w:val="000000"/>
                <w:szCs w:val="24"/>
              </w:rPr>
            </w:pPr>
            <w:r w:rsidRPr="0E23A174">
              <w:rPr>
                <w:rFonts w:ascii="Calibri" w:eastAsia="Calibri" w:hAnsi="Calibri" w:cs="Calibri"/>
                <w:color w:val="000000"/>
                <w:szCs w:val="24"/>
                <w:lang w:val="en-GB"/>
              </w:rPr>
              <w:t xml:space="preserve">  </w:t>
            </w:r>
            <w:r w:rsidRPr="0E23A174">
              <w:rPr>
                <w:rFonts w:ascii="MS Gothic" w:eastAsia="MS Gothic" w:hAnsi="MS Gothic" w:cs="MS Gothic"/>
                <w:color w:val="000000"/>
                <w:szCs w:val="24"/>
                <w:lang w:val="en-GB"/>
              </w:rPr>
              <w:t>☒</w:t>
            </w:r>
            <w:r w:rsidRPr="0E23A174">
              <w:rPr>
                <w:rFonts w:ascii="Calibri" w:eastAsia="Calibri" w:hAnsi="Calibri" w:cs="Calibri"/>
                <w:color w:val="000000"/>
                <w:szCs w:val="24"/>
                <w:lang w:val="en-GB"/>
              </w:rPr>
              <w:t xml:space="preserve"> </w:t>
            </w:r>
            <w:r w:rsidRPr="0E23A174">
              <w:rPr>
                <w:rFonts w:ascii="Arial" w:eastAsia="Arial" w:hAnsi="Arial" w:cs="Arial"/>
                <w:color w:val="000000"/>
                <w:szCs w:val="24"/>
                <w:lang w:val="en-GB"/>
              </w:rPr>
              <w:t>Other modifications</w:t>
            </w:r>
          </w:p>
        </w:tc>
        <w:tc>
          <w:tcPr>
            <w:tcW w:w="2372" w:type="dxa"/>
          </w:tcPr>
          <w:p w14:paraId="2B212D6E" w14:textId="6045D7F6" w:rsidR="0E23A174" w:rsidRDefault="0E23A174" w:rsidP="0E23A174">
            <w:pPr>
              <w:spacing w:line="259" w:lineRule="auto"/>
              <w:rPr>
                <w:rFonts w:ascii="Arial" w:eastAsia="Arial" w:hAnsi="Arial" w:cs="Arial"/>
                <w:color w:val="000000"/>
                <w:szCs w:val="24"/>
              </w:rPr>
            </w:pPr>
          </w:p>
        </w:tc>
        <w:tc>
          <w:tcPr>
            <w:tcW w:w="2372" w:type="dxa"/>
          </w:tcPr>
          <w:p w14:paraId="4739B09C" w14:textId="58919D99" w:rsidR="0E23A174" w:rsidRDefault="0E23A174" w:rsidP="0E23A174">
            <w:pPr>
              <w:spacing w:line="259" w:lineRule="auto"/>
              <w:rPr>
                <w:rFonts w:ascii="Arial" w:eastAsia="Arial" w:hAnsi="Arial" w:cs="Arial"/>
                <w:color w:val="000000"/>
                <w:szCs w:val="24"/>
              </w:rPr>
            </w:pPr>
          </w:p>
        </w:tc>
      </w:tr>
    </w:tbl>
    <w:p w14:paraId="23903CE2" w14:textId="77777777" w:rsidR="004D7B86" w:rsidRDefault="004D7B86">
      <w:pPr>
        <w:spacing w:after="160"/>
        <w:rPr>
          <w:rStyle w:val="normaltextrun"/>
          <w:rFonts w:ascii="Arial" w:hAnsi="Arial" w:cs="Arial"/>
          <w:b/>
          <w:bCs/>
          <w:color w:val="FFFFFF"/>
          <w:sz w:val="28"/>
          <w:szCs w:val="28"/>
          <w:shd w:val="clear" w:color="auto" w:fill="727274"/>
        </w:rPr>
      </w:pPr>
      <w:bookmarkStart w:id="184" w:name="_How_to_respond"/>
      <w:bookmarkEnd w:id="184"/>
    </w:p>
    <w:p w14:paraId="6F7C6A2A" w14:textId="77777777" w:rsidR="004D7B86" w:rsidRPr="004D7B86" w:rsidRDefault="004D7B86" w:rsidP="004D7B86">
      <w:pPr>
        <w:pStyle w:val="CA7"/>
      </w:pPr>
      <w:bookmarkStart w:id="185" w:name="_Toc135814610"/>
      <w:r>
        <w:t>How to respond</w:t>
      </w:r>
      <w:bookmarkEnd w:id="185"/>
    </w:p>
    <w:p w14:paraId="1301B2B7" w14:textId="77777777" w:rsidR="004D7B86" w:rsidRDefault="004D7B86" w:rsidP="004D7B86">
      <w:pPr>
        <w:pStyle w:val="Heading2"/>
      </w:pPr>
      <w:bookmarkStart w:id="186" w:name="_Toc135814611"/>
      <w:r>
        <w:t xml:space="preserve">Standard Workgroup </w:t>
      </w:r>
      <w:r w:rsidR="00C20613">
        <w:t>c</w:t>
      </w:r>
      <w:r>
        <w:t>onsultation questions</w:t>
      </w:r>
      <w:bookmarkEnd w:id="186"/>
    </w:p>
    <w:p w14:paraId="4331C7DC" w14:textId="77777777" w:rsidR="004D7B86" w:rsidRDefault="00F33D4D" w:rsidP="004D7B86">
      <w:pPr>
        <w:numPr>
          <w:ilvl w:val="0"/>
          <w:numId w:val="35"/>
        </w:numPr>
        <w:spacing w:line="300" w:lineRule="atLeast"/>
        <w:ind w:left="709" w:hanging="425"/>
      </w:pPr>
      <w:r w:rsidRPr="00E6198D">
        <w:t>Do you believe that the Original Proposal and/or any potential alternatives better facilitate the Applicable Objectives?</w:t>
      </w:r>
    </w:p>
    <w:p w14:paraId="67CD114B" w14:textId="77777777" w:rsidR="004D7B86" w:rsidRDefault="004D7B86" w:rsidP="004D7B86">
      <w:pPr>
        <w:numPr>
          <w:ilvl w:val="0"/>
          <w:numId w:val="35"/>
        </w:numPr>
        <w:spacing w:line="300" w:lineRule="atLeast"/>
        <w:ind w:left="709" w:hanging="425"/>
      </w:pPr>
      <w:r>
        <w:t>Do you support the proposed implementation approach?</w:t>
      </w:r>
    </w:p>
    <w:p w14:paraId="411D6A4C" w14:textId="77777777" w:rsidR="004D7B86" w:rsidRDefault="004D7B86" w:rsidP="004D7B86">
      <w:pPr>
        <w:numPr>
          <w:ilvl w:val="0"/>
          <w:numId w:val="35"/>
        </w:numPr>
        <w:spacing w:line="300" w:lineRule="atLeast"/>
        <w:ind w:left="709" w:hanging="425"/>
      </w:pPr>
      <w:r>
        <w:t>Do you have any other comments?</w:t>
      </w:r>
    </w:p>
    <w:p w14:paraId="61CACCFF" w14:textId="77777777" w:rsidR="004D7B86" w:rsidRDefault="004D7B86" w:rsidP="004D7B86">
      <w:pPr>
        <w:pStyle w:val="Heading2"/>
      </w:pPr>
      <w:bookmarkStart w:id="187" w:name="_Toc135814612"/>
      <w:r>
        <w:t xml:space="preserve">Specific Workgroup </w:t>
      </w:r>
      <w:r w:rsidR="00C20613">
        <w:t>c</w:t>
      </w:r>
      <w:r>
        <w:t>onsultation questions</w:t>
      </w:r>
      <w:bookmarkEnd w:id="187"/>
    </w:p>
    <w:p w14:paraId="3064F9FC" w14:textId="6AD6687E" w:rsidR="00DE2FE8" w:rsidRDefault="00DE2FE8" w:rsidP="00DE2FE8">
      <w:pPr>
        <w:numPr>
          <w:ilvl w:val="0"/>
          <w:numId w:val="35"/>
        </w:numPr>
        <w:spacing w:line="300" w:lineRule="atLeast"/>
        <w:rPr>
          <w:ins w:id="188" w:author="Milly Lewis" w:date="2023-05-24T08:51:00Z"/>
        </w:rPr>
      </w:pPr>
      <w:ins w:id="189" w:author="Milly Lewis" w:date="2023-05-24T08:51:00Z">
        <w:r>
          <w:t>Do you believe it is appropriate to include clarifications within the SQSS to define the restoration capability requirements as drafted?</w:t>
        </w:r>
      </w:ins>
    </w:p>
    <w:p w14:paraId="5C8A7377" w14:textId="77777777" w:rsidR="002716EB" w:rsidRDefault="002716EB" w:rsidP="002716EB">
      <w:pPr>
        <w:numPr>
          <w:ilvl w:val="0"/>
          <w:numId w:val="35"/>
        </w:numPr>
        <w:spacing w:line="300" w:lineRule="atLeast"/>
        <w:rPr>
          <w:ins w:id="190" w:author="Milly Lewis" w:date="2023-05-24T09:30:00Z"/>
        </w:rPr>
      </w:pPr>
      <w:ins w:id="191" w:author="Milly Lewis" w:date="2023-05-24T08:51:00Z">
        <w:r>
          <w:t>Do you believe that there are any further requirements that should be considered during network design phase?</w:t>
        </w:r>
      </w:ins>
    </w:p>
    <w:p w14:paraId="6EBCF2D9" w14:textId="5AE2AE1C" w:rsidR="00E22C11" w:rsidRPr="007702E6" w:rsidRDefault="00E22C11" w:rsidP="002716EB">
      <w:pPr>
        <w:numPr>
          <w:ilvl w:val="0"/>
          <w:numId w:val="35"/>
        </w:numPr>
        <w:spacing w:line="300" w:lineRule="atLeast"/>
        <w:rPr>
          <w:ins w:id="192" w:author="Milly Lewis" w:date="2023-05-24T09:34:00Z"/>
        </w:rPr>
      </w:pPr>
      <w:ins w:id="193" w:author="Milly Lewis" w:date="2023-05-24T09:30:00Z">
        <w:r>
          <w:t>Is it clear from the</w:t>
        </w:r>
        <w:r w:rsidR="00C16BD8">
          <w:t xml:space="preserve"> draft legal text within </w:t>
        </w:r>
      </w:ins>
      <w:ins w:id="194" w:author="Milly Lewis" w:date="2023-05-24T09:39:00Z">
        <w:r w:rsidR="0086104C">
          <w:t>Appendix</w:t>
        </w:r>
      </w:ins>
      <w:ins w:id="195" w:author="Milly Lewis" w:date="2023-05-24T09:33:00Z">
        <w:r w:rsidR="00533E50">
          <w:t xml:space="preserve"> </w:t>
        </w:r>
        <w:r w:rsidR="004F2462">
          <w:t>I</w:t>
        </w:r>
        <w:r w:rsidR="00B33DC3">
          <w:t>.1.</w:t>
        </w:r>
      </w:ins>
      <w:ins w:id="196" w:author="Milly Lewis" w:date="2023-05-24T09:38:00Z">
        <w:r w:rsidR="007702E6">
          <w:t>2</w:t>
        </w:r>
      </w:ins>
      <w:ins w:id="197" w:author="Milly Lewis" w:date="2023-05-24T09:33:00Z">
        <w:r w:rsidR="00B33DC3">
          <w:t xml:space="preserve"> </w:t>
        </w:r>
      </w:ins>
      <w:ins w:id="198" w:author="Milly Lewis" w:date="2023-05-24T09:34:00Z">
        <w:r w:rsidR="00993950">
          <w:t xml:space="preserve">that </w:t>
        </w:r>
        <w:r w:rsidR="00D71862">
          <w:rPr>
            <w:color w:val="FF0000"/>
          </w:rPr>
          <w:t>o</w:t>
        </w:r>
        <w:r w:rsidR="00D71862" w:rsidRPr="00AF1536">
          <w:rPr>
            <w:color w:val="FF0000"/>
          </w:rPr>
          <w:t>nce a power island is created, it must be possible to energise the next user on the network to either offer auxiliary supplies or to Synchronise Power Islands</w:t>
        </w:r>
        <w:r w:rsidR="00D71862">
          <w:rPr>
            <w:color w:val="FF0000"/>
          </w:rPr>
          <w:t>?</w:t>
        </w:r>
      </w:ins>
    </w:p>
    <w:p w14:paraId="34753A85" w14:textId="3AAA627A" w:rsidR="00D71862" w:rsidRDefault="00C54B1B" w:rsidP="002716EB">
      <w:pPr>
        <w:numPr>
          <w:ilvl w:val="0"/>
          <w:numId w:val="35"/>
        </w:numPr>
        <w:spacing w:line="300" w:lineRule="atLeast"/>
        <w:rPr>
          <w:ins w:id="199" w:author="Milly Lewis" w:date="2023-05-24T08:51:00Z"/>
        </w:rPr>
      </w:pPr>
      <w:ins w:id="200" w:author="Milly Lewis" w:date="2023-05-24T09:38:00Z">
        <w:r>
          <w:t>Do</w:t>
        </w:r>
      </w:ins>
      <w:ins w:id="201" w:author="Milly Lewis" w:date="2023-05-24T09:39:00Z">
        <w:r>
          <w:t xml:space="preserve"> you believe that </w:t>
        </w:r>
      </w:ins>
      <w:ins w:id="202" w:author="Milly Lewis" w:date="2023-05-24T09:40:00Z">
        <w:r w:rsidR="001C1817">
          <w:t xml:space="preserve">the reference to </w:t>
        </w:r>
      </w:ins>
      <w:ins w:id="203" w:author="Milly Lewis" w:date="2023-05-24T09:39:00Z">
        <w:r>
          <w:t>no</w:t>
        </w:r>
      </w:ins>
      <w:ins w:id="204" w:author="Milly Lewis" w:date="2023-05-24T09:40:00Z">
        <w:r w:rsidR="007746D8">
          <w:t xml:space="preserve"> load gain</w:t>
        </w:r>
        <w:r w:rsidR="001C1817">
          <w:t xml:space="preserve"> is</w:t>
        </w:r>
        <w:r w:rsidR="00B162D4">
          <w:t xml:space="preserve"> required as part of</w:t>
        </w:r>
        <w:r w:rsidR="00E82792">
          <w:t xml:space="preserve"> modification</w:t>
        </w:r>
        <w:r w:rsidR="00B162D4">
          <w:t>?</w:t>
        </w:r>
      </w:ins>
    </w:p>
    <w:p w14:paraId="465230F3" w14:textId="513FAF24" w:rsidR="004D7B86" w:rsidRDefault="004D7B86" w:rsidP="004D7B86">
      <w:r>
        <w:t xml:space="preserve">The Workgroup is seeking the views of SQSS Users and other interested parties in relation to the issues noted in this document and specifically in response to the questions above. </w:t>
      </w:r>
    </w:p>
    <w:p w14:paraId="5A2CAC66" w14:textId="3DB561EF" w:rsidR="004D7B86" w:rsidRDefault="004D7B86" w:rsidP="004D7B86">
      <w:bookmarkStart w:id="205" w:name="_Hlk50543467"/>
      <w:r>
        <w:t>Please send your response to</w:t>
      </w:r>
      <w:r w:rsidR="00651F05">
        <w:fldChar w:fldCharType="begin"/>
      </w:r>
      <w:r w:rsidR="00651F05">
        <w:instrText>HYPERLINK "mailto:cusc.team@nationalgrideso.com"</w:instrText>
      </w:r>
      <w:r w:rsidR="00651F05">
        <w:fldChar w:fldCharType="separate"/>
      </w:r>
      <w:r w:rsidR="002E74B2" w:rsidDel="002E74B2">
        <w:t xml:space="preserve"> </w:t>
      </w:r>
      <w:ins w:id="206" w:author="Hoenselaar(ESO), Llewellyn" w:date="2023-05-23T16:29:00Z">
        <w:r w:rsidR="00651F05">
          <w:rPr>
            <w:rStyle w:val="Hyperlink"/>
          </w:rPr>
          <w:fldChar w:fldCharType="end"/>
        </w:r>
      </w:ins>
      <w:hyperlink r:id="rId33">
        <w:r w:rsidRPr="0E23A174">
          <w:rPr>
            <w:rStyle w:val="Hyperlink"/>
            <w:rFonts w:cs="Arial"/>
          </w:rPr>
          <w:t>box.sqss@nationalgrideso.com</w:t>
        </w:r>
      </w:hyperlink>
      <w:r>
        <w:t xml:space="preserve"> using the response pro-forma which can be found on the SQSS modification page.</w:t>
      </w:r>
    </w:p>
    <w:bookmarkEnd w:id="205"/>
    <w:p w14:paraId="7EDEA1E3" w14:textId="6C72069C" w:rsidR="004D7B86" w:rsidRDefault="004D7B86" w:rsidP="004D7B86">
      <w:r>
        <w:t xml:space="preserve">In accordance with Governance Rules if you wish to raise a Workgroup Consultation Alternative </w:t>
      </w:r>
      <w:r w:rsidR="00590ED9">
        <w:t>Request,</w:t>
      </w:r>
      <w:r>
        <w:t xml:space="preserve"> please fill in the form which you can find at the above link.</w:t>
      </w:r>
    </w:p>
    <w:p w14:paraId="3DF583B1" w14:textId="77777777" w:rsidR="004D7B86" w:rsidRDefault="004D7B86" w:rsidP="004D7B86">
      <w:pPr>
        <w:tabs>
          <w:tab w:val="left" w:pos="1490"/>
        </w:tabs>
      </w:pPr>
    </w:p>
    <w:p w14:paraId="0EC9EB74" w14:textId="3D0157BE" w:rsidR="004D7B86" w:rsidRDefault="004D7B86" w:rsidP="004D7B86">
      <w:pPr>
        <w:rPr>
          <w:i/>
          <w:sz w:val="20"/>
        </w:rPr>
      </w:pPr>
      <w:bookmarkStart w:id="207" w:name="_Hlk66255880"/>
      <w:r>
        <w:rPr>
          <w:i/>
        </w:rPr>
        <w:t xml:space="preserve">If you wish to submit a confidential response, </w:t>
      </w:r>
      <w:r w:rsidR="008B5FA4">
        <w:rPr>
          <w:i/>
        </w:rPr>
        <w:t>mark the relevant box on your consultation proforma</w:t>
      </w:r>
      <w:r>
        <w:rPr>
          <w:i/>
        </w:rPr>
        <w:t xml:space="preserve">. </w:t>
      </w:r>
      <w:r w:rsidR="008B5FA4">
        <w:rPr>
          <w:i/>
        </w:rPr>
        <w:t>Confidential responses</w:t>
      </w:r>
      <w:r>
        <w:rPr>
          <w:i/>
        </w:rPr>
        <w:t xml:space="preserve"> will be disclosed to the Authority in full but, unless agreed otherwise, will not be shared with the Panel</w:t>
      </w:r>
      <w:r w:rsidR="008B5FA4">
        <w:rPr>
          <w:i/>
        </w:rPr>
        <w:t xml:space="preserve">, </w:t>
      </w:r>
      <w:r w:rsidR="00590ED9">
        <w:rPr>
          <w:i/>
        </w:rPr>
        <w:t>Workgroup,</w:t>
      </w:r>
      <w:r>
        <w:rPr>
          <w:i/>
        </w:rPr>
        <w:t xml:space="preserve"> or the </w:t>
      </w:r>
      <w:r w:rsidR="00590ED9">
        <w:rPr>
          <w:i/>
        </w:rPr>
        <w:t>industry,</w:t>
      </w:r>
      <w:r>
        <w:rPr>
          <w:i/>
        </w:rPr>
        <w:t xml:space="preserve"> and may therefore not influence the debate to the same extent as a non-confidential response.</w:t>
      </w:r>
    </w:p>
    <w:bookmarkEnd w:id="207"/>
    <w:p w14:paraId="735A85EC" w14:textId="77777777" w:rsidR="004D7B86" w:rsidRPr="004D7B86" w:rsidRDefault="004D7B86">
      <w:pPr>
        <w:spacing w:after="160"/>
        <w:rPr>
          <w:rStyle w:val="normaltextrun"/>
          <w:rFonts w:ascii="Arial" w:hAnsi="Arial" w:cs="Arial"/>
          <w:b/>
          <w:bCs/>
          <w:color w:val="FFFFFF"/>
          <w:sz w:val="28"/>
          <w:szCs w:val="28"/>
          <w:shd w:val="clear" w:color="auto" w:fill="727274"/>
        </w:rPr>
      </w:pPr>
    </w:p>
    <w:p w14:paraId="72D0A531" w14:textId="7AB1C9C2" w:rsidR="009A206C" w:rsidRPr="007A770E" w:rsidRDefault="00470B5B" w:rsidP="007A770E">
      <w:pPr>
        <w:pStyle w:val="CA7"/>
      </w:pPr>
      <w:bookmarkStart w:id="208" w:name="_Toc135814613"/>
      <w:r w:rsidRPr="007A770E">
        <w:t xml:space="preserve">Acronyms, key </w:t>
      </w:r>
      <w:r w:rsidR="00590ED9" w:rsidRPr="007A770E">
        <w:t>terms,</w:t>
      </w:r>
      <w:r w:rsidRPr="007A770E">
        <w:t xml:space="preserve"> and reference material</w:t>
      </w:r>
      <w:bookmarkEnd w:id="208"/>
    </w:p>
    <w:tbl>
      <w:tblPr>
        <w:tblStyle w:val="TableGrid"/>
        <w:tblW w:w="9493" w:type="dxa"/>
        <w:tblLook w:val="04A0" w:firstRow="1" w:lastRow="0" w:firstColumn="1" w:lastColumn="0" w:noHBand="0" w:noVBand="1"/>
      </w:tblPr>
      <w:tblGrid>
        <w:gridCol w:w="2547"/>
        <w:gridCol w:w="6946"/>
      </w:tblGrid>
      <w:tr w:rsidR="00B8556D" w:rsidRPr="005603D9" w14:paraId="1E9ED93B" w14:textId="77777777" w:rsidTr="0E23A174">
        <w:tc>
          <w:tcPr>
            <w:tcW w:w="2547" w:type="dxa"/>
            <w:shd w:val="clear" w:color="auto" w:fill="727274" w:themeFill="text2"/>
          </w:tcPr>
          <w:p w14:paraId="4AB232A8" w14:textId="77777777" w:rsidR="00B8556D" w:rsidRPr="009A206C" w:rsidRDefault="00B8556D" w:rsidP="005603D9">
            <w:pPr>
              <w:rPr>
                <w:b/>
                <w:color w:val="FFFFFF" w:themeColor="background1"/>
              </w:rPr>
            </w:pPr>
            <w:r w:rsidRPr="009A206C">
              <w:rPr>
                <w:b/>
                <w:color w:val="FFFFFF" w:themeColor="background1"/>
              </w:rPr>
              <w:t>Acronym / key term</w:t>
            </w:r>
          </w:p>
        </w:tc>
        <w:tc>
          <w:tcPr>
            <w:tcW w:w="6946" w:type="dxa"/>
            <w:shd w:val="clear" w:color="auto" w:fill="727274" w:themeFill="text2"/>
          </w:tcPr>
          <w:p w14:paraId="314E299A" w14:textId="77777777" w:rsidR="00B8556D" w:rsidRPr="009A206C" w:rsidRDefault="00B8556D" w:rsidP="005603D9">
            <w:pPr>
              <w:rPr>
                <w:b/>
                <w:color w:val="FFFFFF" w:themeColor="background1"/>
              </w:rPr>
            </w:pPr>
            <w:r w:rsidRPr="009A206C">
              <w:rPr>
                <w:b/>
                <w:color w:val="FFFFFF" w:themeColor="background1"/>
              </w:rPr>
              <w:t>Meaning</w:t>
            </w:r>
          </w:p>
        </w:tc>
      </w:tr>
      <w:tr w:rsidR="00B8556D" w:rsidRPr="005603D9" w14:paraId="474252F7" w14:textId="77777777" w:rsidTr="0E23A174">
        <w:tc>
          <w:tcPr>
            <w:tcW w:w="2547" w:type="dxa"/>
          </w:tcPr>
          <w:p w14:paraId="4F006F92"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BEIS</w:t>
            </w:r>
          </w:p>
        </w:tc>
        <w:tc>
          <w:tcPr>
            <w:tcW w:w="6946" w:type="dxa"/>
          </w:tcPr>
          <w:p w14:paraId="5EC50449" w14:textId="26C7FCBB"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Department for Business, </w:t>
            </w:r>
            <w:r w:rsidR="00590ED9" w:rsidRPr="0E23A174">
              <w:rPr>
                <w:rFonts w:ascii="Arial" w:eastAsia="Arial" w:hAnsi="Arial" w:cs="Arial"/>
                <w:color w:val="000000"/>
                <w:szCs w:val="24"/>
                <w:lang w:val="en-GB"/>
              </w:rPr>
              <w:t>Energy,</w:t>
            </w:r>
            <w:r w:rsidRPr="0E23A174">
              <w:rPr>
                <w:rFonts w:ascii="Arial" w:eastAsia="Arial" w:hAnsi="Arial" w:cs="Arial"/>
                <w:color w:val="000000"/>
                <w:szCs w:val="24"/>
                <w:lang w:val="en-GB"/>
              </w:rPr>
              <w:t xml:space="preserve"> and Industrial Strategy </w:t>
            </w:r>
          </w:p>
        </w:tc>
      </w:tr>
      <w:tr w:rsidR="00B8556D" w:rsidRPr="005603D9" w14:paraId="3BFE7B29" w14:textId="77777777" w:rsidTr="0E23A174">
        <w:tc>
          <w:tcPr>
            <w:tcW w:w="2547" w:type="dxa"/>
          </w:tcPr>
          <w:p w14:paraId="56759D87" w14:textId="77777777" w:rsidR="00B8556D" w:rsidRDefault="00B8556D" w:rsidP="005603D9">
            <w:r>
              <w:t>BSC</w:t>
            </w:r>
          </w:p>
        </w:tc>
        <w:tc>
          <w:tcPr>
            <w:tcW w:w="6946" w:type="dxa"/>
          </w:tcPr>
          <w:p w14:paraId="79292F0A" w14:textId="77777777" w:rsidR="00B8556D" w:rsidRDefault="00B8556D" w:rsidP="005603D9">
            <w:r>
              <w:t>Balancing and Settlement Code</w:t>
            </w:r>
          </w:p>
        </w:tc>
      </w:tr>
      <w:tr w:rsidR="00B8556D" w:rsidRPr="005603D9" w14:paraId="793ABB21" w14:textId="77777777" w:rsidTr="0E23A174">
        <w:tc>
          <w:tcPr>
            <w:tcW w:w="2547" w:type="dxa"/>
          </w:tcPr>
          <w:p w14:paraId="32C0C116" w14:textId="77777777" w:rsidR="00B8556D" w:rsidRPr="005603D9" w:rsidRDefault="00B8556D" w:rsidP="005603D9">
            <w:r>
              <w:t>CMP</w:t>
            </w:r>
          </w:p>
        </w:tc>
        <w:tc>
          <w:tcPr>
            <w:tcW w:w="6946" w:type="dxa"/>
          </w:tcPr>
          <w:p w14:paraId="27BC2DEE" w14:textId="77777777" w:rsidR="00B8556D" w:rsidRPr="005603D9" w:rsidRDefault="00B8556D" w:rsidP="005603D9">
            <w:r>
              <w:t>CUSC Modification Proposal</w:t>
            </w:r>
          </w:p>
        </w:tc>
      </w:tr>
      <w:tr w:rsidR="00B8556D" w:rsidRPr="005603D9" w14:paraId="53C59962" w14:textId="77777777" w:rsidTr="0E23A174">
        <w:tc>
          <w:tcPr>
            <w:tcW w:w="2547" w:type="dxa"/>
          </w:tcPr>
          <w:p w14:paraId="5D29DF9E" w14:textId="77777777" w:rsidR="00B8556D" w:rsidRPr="005603D9" w:rsidRDefault="00B8556D" w:rsidP="005764EC">
            <w:r>
              <w:t>CUSC</w:t>
            </w:r>
          </w:p>
        </w:tc>
        <w:tc>
          <w:tcPr>
            <w:tcW w:w="6946" w:type="dxa"/>
          </w:tcPr>
          <w:p w14:paraId="2A748957" w14:textId="77777777" w:rsidR="00B8556D" w:rsidRPr="005603D9" w:rsidRDefault="00B8556D" w:rsidP="005764EC">
            <w:r>
              <w:t>Connection and Use of System Code</w:t>
            </w:r>
          </w:p>
        </w:tc>
      </w:tr>
      <w:tr w:rsidR="002D65C2" w:rsidRPr="005603D9" w14:paraId="7EEBE474" w14:textId="77777777" w:rsidTr="0E23A174">
        <w:trPr>
          <w:ins w:id="209" w:author="Milly Lewis" w:date="2023-05-24T08:25:00Z"/>
        </w:trPr>
        <w:tc>
          <w:tcPr>
            <w:tcW w:w="2547" w:type="dxa"/>
          </w:tcPr>
          <w:p w14:paraId="3C3CB264" w14:textId="1451169C" w:rsidR="002D65C2" w:rsidRDefault="002D65C2" w:rsidP="005764EC">
            <w:pPr>
              <w:rPr>
                <w:ins w:id="210" w:author="Milly Lewis" w:date="2023-05-24T08:25:00Z"/>
              </w:rPr>
            </w:pPr>
            <w:ins w:id="211" w:author="Milly Lewis" w:date="2023-05-24T08:25:00Z">
              <w:r>
                <w:rPr>
                  <w:rFonts w:ascii="Arial" w:eastAsia="Arial" w:hAnsi="Arial" w:cs="Arial"/>
                  <w:color w:val="000000"/>
                  <w:szCs w:val="24"/>
                  <w:lang w:val="en-GB"/>
                </w:rPr>
                <w:t>DESNZ</w:t>
              </w:r>
            </w:ins>
          </w:p>
        </w:tc>
        <w:tc>
          <w:tcPr>
            <w:tcW w:w="6946" w:type="dxa"/>
          </w:tcPr>
          <w:p w14:paraId="7F947F7D" w14:textId="450E21A7" w:rsidR="002D65C2" w:rsidRDefault="002D65C2" w:rsidP="005764EC">
            <w:pPr>
              <w:rPr>
                <w:ins w:id="212" w:author="Milly Lewis" w:date="2023-05-24T08:25:00Z"/>
              </w:rPr>
            </w:pPr>
            <w:ins w:id="213" w:author="Milly Lewis" w:date="2023-05-24T08:25:00Z">
              <w:r w:rsidRPr="00C05CB0">
                <w:t>Department for Energy Security and Net-Zero</w:t>
              </w:r>
            </w:ins>
          </w:p>
        </w:tc>
      </w:tr>
      <w:tr w:rsidR="00B8556D" w:rsidRPr="005603D9" w14:paraId="2AF1FC13" w14:textId="77777777" w:rsidTr="0E23A174">
        <w:tc>
          <w:tcPr>
            <w:tcW w:w="2547" w:type="dxa"/>
          </w:tcPr>
          <w:p w14:paraId="4E6F9899" w14:textId="77777777" w:rsidR="00B8556D" w:rsidRPr="005603D9" w:rsidRDefault="00B8556D" w:rsidP="005764EC">
            <w:r>
              <w:t>EBR</w:t>
            </w:r>
          </w:p>
        </w:tc>
        <w:tc>
          <w:tcPr>
            <w:tcW w:w="6946" w:type="dxa"/>
          </w:tcPr>
          <w:p w14:paraId="2A3E1680" w14:textId="77777777" w:rsidR="00B8556D" w:rsidRPr="005603D9" w:rsidRDefault="00B8556D" w:rsidP="005764EC">
            <w:r>
              <w:t>Electricity Balancing Guideline</w:t>
            </w:r>
          </w:p>
        </w:tc>
      </w:tr>
      <w:tr w:rsidR="00B8556D" w14:paraId="4BB96785" w14:textId="77777777" w:rsidTr="0E23A174">
        <w:trPr>
          <w:trHeight w:val="300"/>
        </w:trPr>
        <w:tc>
          <w:tcPr>
            <w:tcW w:w="2547" w:type="dxa"/>
          </w:tcPr>
          <w:p w14:paraId="20603AFF"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ESO </w:t>
            </w:r>
          </w:p>
        </w:tc>
        <w:tc>
          <w:tcPr>
            <w:tcW w:w="6946" w:type="dxa"/>
          </w:tcPr>
          <w:p w14:paraId="26C4172A"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Electricity System Operator </w:t>
            </w:r>
          </w:p>
        </w:tc>
      </w:tr>
      <w:tr w:rsidR="00B8556D" w14:paraId="43B48195" w14:textId="77777777" w:rsidTr="0E23A174">
        <w:trPr>
          <w:trHeight w:val="300"/>
        </w:trPr>
        <w:tc>
          <w:tcPr>
            <w:tcW w:w="2547" w:type="dxa"/>
          </w:tcPr>
          <w:p w14:paraId="22C53B2D"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ESRS </w:t>
            </w:r>
          </w:p>
        </w:tc>
        <w:tc>
          <w:tcPr>
            <w:tcW w:w="6946" w:type="dxa"/>
          </w:tcPr>
          <w:p w14:paraId="037BE95F"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Electricity System Restoration Standard </w:t>
            </w:r>
          </w:p>
        </w:tc>
      </w:tr>
      <w:tr w:rsidR="00B8556D" w14:paraId="0F6BA82E" w14:textId="77777777" w:rsidTr="0E23A174">
        <w:trPr>
          <w:trHeight w:val="300"/>
        </w:trPr>
        <w:tc>
          <w:tcPr>
            <w:tcW w:w="2547" w:type="dxa"/>
          </w:tcPr>
          <w:p w14:paraId="7EDC0113"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EU </w:t>
            </w:r>
          </w:p>
        </w:tc>
        <w:tc>
          <w:tcPr>
            <w:tcW w:w="6946" w:type="dxa"/>
          </w:tcPr>
          <w:p w14:paraId="59222ED6"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European Union </w:t>
            </w:r>
          </w:p>
        </w:tc>
      </w:tr>
      <w:tr w:rsidR="00B8556D" w14:paraId="058E5D5C" w14:textId="77777777" w:rsidTr="0E23A174">
        <w:trPr>
          <w:trHeight w:val="300"/>
        </w:trPr>
        <w:tc>
          <w:tcPr>
            <w:tcW w:w="2547" w:type="dxa"/>
          </w:tcPr>
          <w:p w14:paraId="301F976C"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GC </w:t>
            </w:r>
          </w:p>
        </w:tc>
        <w:tc>
          <w:tcPr>
            <w:tcW w:w="6946" w:type="dxa"/>
          </w:tcPr>
          <w:p w14:paraId="4700D23E"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Grid Code </w:t>
            </w:r>
          </w:p>
        </w:tc>
      </w:tr>
      <w:tr w:rsidR="00B8556D" w14:paraId="1E29ED64" w14:textId="77777777" w:rsidTr="0E23A174">
        <w:trPr>
          <w:trHeight w:val="300"/>
        </w:trPr>
        <w:tc>
          <w:tcPr>
            <w:tcW w:w="2547" w:type="dxa"/>
          </w:tcPr>
          <w:p w14:paraId="41A034D0"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NETS </w:t>
            </w:r>
          </w:p>
        </w:tc>
        <w:tc>
          <w:tcPr>
            <w:tcW w:w="6946" w:type="dxa"/>
          </w:tcPr>
          <w:p w14:paraId="3A16F7B7"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National Electricity Transmission System </w:t>
            </w:r>
          </w:p>
        </w:tc>
      </w:tr>
      <w:tr w:rsidR="00B8556D" w14:paraId="3F51FC44" w14:textId="77777777" w:rsidTr="0E23A174">
        <w:trPr>
          <w:trHeight w:val="300"/>
        </w:trPr>
        <w:tc>
          <w:tcPr>
            <w:tcW w:w="2547" w:type="dxa"/>
          </w:tcPr>
          <w:p w14:paraId="4984DADC"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OFTO</w:t>
            </w:r>
          </w:p>
        </w:tc>
        <w:tc>
          <w:tcPr>
            <w:tcW w:w="6946" w:type="dxa"/>
          </w:tcPr>
          <w:p w14:paraId="08CD1958"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Offshore Transmission System</w:t>
            </w:r>
          </w:p>
        </w:tc>
      </w:tr>
      <w:tr w:rsidR="00B8556D" w:rsidRPr="005603D9" w14:paraId="630A202A" w14:textId="77777777" w:rsidTr="0E23A174">
        <w:tc>
          <w:tcPr>
            <w:tcW w:w="2547" w:type="dxa"/>
          </w:tcPr>
          <w:p w14:paraId="4747987D"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SEL</w:t>
            </w:r>
          </w:p>
        </w:tc>
        <w:tc>
          <w:tcPr>
            <w:tcW w:w="6946" w:type="dxa"/>
          </w:tcPr>
          <w:p w14:paraId="20B1E0CF"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Stable Export Limit</w:t>
            </w:r>
          </w:p>
        </w:tc>
      </w:tr>
      <w:tr w:rsidR="00B8556D" w:rsidRPr="005603D9" w14:paraId="650D3341" w14:textId="77777777" w:rsidTr="0E23A174">
        <w:tc>
          <w:tcPr>
            <w:tcW w:w="2547" w:type="dxa"/>
          </w:tcPr>
          <w:p w14:paraId="1680E997" w14:textId="77777777" w:rsidR="00B8556D" w:rsidRPr="005603D9" w:rsidRDefault="00B8556D" w:rsidP="005764EC">
            <w:r>
              <w:t>SQSS</w:t>
            </w:r>
          </w:p>
        </w:tc>
        <w:tc>
          <w:tcPr>
            <w:tcW w:w="6946" w:type="dxa"/>
          </w:tcPr>
          <w:p w14:paraId="6A8E02C5" w14:textId="77777777" w:rsidR="00B8556D" w:rsidRPr="005603D9" w:rsidRDefault="00B8556D" w:rsidP="005764EC">
            <w:r>
              <w:t>Security and Quality of Supply Standards</w:t>
            </w:r>
          </w:p>
        </w:tc>
      </w:tr>
      <w:tr w:rsidR="00B8556D" w:rsidRPr="005603D9" w14:paraId="0F046295" w14:textId="77777777" w:rsidTr="0E23A174">
        <w:tc>
          <w:tcPr>
            <w:tcW w:w="2547" w:type="dxa"/>
          </w:tcPr>
          <w:p w14:paraId="750122FB" w14:textId="77777777" w:rsidR="00B8556D" w:rsidRPr="005603D9" w:rsidRDefault="00B8556D" w:rsidP="005764EC">
            <w:r>
              <w:t>STC</w:t>
            </w:r>
          </w:p>
        </w:tc>
        <w:tc>
          <w:tcPr>
            <w:tcW w:w="6946" w:type="dxa"/>
          </w:tcPr>
          <w:p w14:paraId="47A7E4E1" w14:textId="77777777" w:rsidR="00B8556D" w:rsidRPr="005603D9" w:rsidRDefault="00B8556D" w:rsidP="005764EC">
            <w:r>
              <w:t>System Operator Transmission Owner Code</w:t>
            </w:r>
          </w:p>
        </w:tc>
      </w:tr>
      <w:tr w:rsidR="00B8556D" w:rsidRPr="005603D9" w14:paraId="306F2DAC" w14:textId="77777777" w:rsidTr="0E23A174">
        <w:tc>
          <w:tcPr>
            <w:tcW w:w="2547" w:type="dxa"/>
          </w:tcPr>
          <w:p w14:paraId="7B2821C3" w14:textId="77777777" w:rsidR="00B8556D" w:rsidRPr="005603D9" w:rsidRDefault="00B8556D" w:rsidP="005764EC">
            <w:r>
              <w:t>T&amp;Cs</w:t>
            </w:r>
          </w:p>
        </w:tc>
        <w:tc>
          <w:tcPr>
            <w:tcW w:w="6946" w:type="dxa"/>
          </w:tcPr>
          <w:p w14:paraId="4DA43AC3" w14:textId="77777777" w:rsidR="00B8556D" w:rsidRPr="005603D9" w:rsidRDefault="00B8556D" w:rsidP="005764EC">
            <w:r>
              <w:t>Terms and Conditions</w:t>
            </w:r>
          </w:p>
        </w:tc>
      </w:tr>
      <w:tr w:rsidR="00B8556D" w14:paraId="1C9B0FC6" w14:textId="77777777" w:rsidTr="0E23A174">
        <w:trPr>
          <w:trHeight w:val="300"/>
        </w:trPr>
        <w:tc>
          <w:tcPr>
            <w:tcW w:w="2547" w:type="dxa"/>
          </w:tcPr>
          <w:p w14:paraId="3AF83708"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TO </w:t>
            </w:r>
          </w:p>
        </w:tc>
        <w:tc>
          <w:tcPr>
            <w:tcW w:w="6946" w:type="dxa"/>
          </w:tcPr>
          <w:p w14:paraId="5F640EDD"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Transmissions Owner </w:t>
            </w:r>
          </w:p>
        </w:tc>
      </w:tr>
    </w:tbl>
    <w:p w14:paraId="24F685E5" w14:textId="77777777" w:rsidR="00470B5B" w:rsidRPr="005603D9" w:rsidRDefault="00470B5B" w:rsidP="005603D9"/>
    <w:p w14:paraId="207B5705" w14:textId="77777777" w:rsidR="00470B5B" w:rsidRPr="005603D9" w:rsidRDefault="00470B5B" w:rsidP="009A206C">
      <w:pPr>
        <w:pStyle w:val="Heading3"/>
      </w:pPr>
      <w:bookmarkStart w:id="214" w:name="_Toc135814614"/>
      <w:r w:rsidRPr="005603D9">
        <w:t>Reference material</w:t>
      </w:r>
      <w:bookmarkEnd w:id="214"/>
    </w:p>
    <w:p w14:paraId="36C61077" w14:textId="77777777" w:rsidR="00470B5B" w:rsidRDefault="00470B5B" w:rsidP="005603D9"/>
    <w:p w14:paraId="6C0215FC" w14:textId="4B3208DE" w:rsidR="00F464CC" w:rsidRDefault="1569CB5A" w:rsidP="00F464CC">
      <w:pPr>
        <w:pStyle w:val="ListParagraph"/>
        <w:numPr>
          <w:ilvl w:val="0"/>
          <w:numId w:val="25"/>
        </w:numPr>
      </w:pPr>
      <w:r w:rsidRPr="0E23A174">
        <w:rPr>
          <w:rFonts w:eastAsia="Arial" w:cs="Arial"/>
          <w:color w:val="000000"/>
        </w:rPr>
        <w:t xml:space="preserve">   </w:t>
      </w:r>
      <w:hyperlink r:id="rId34">
        <w:r w:rsidRPr="0E23A174">
          <w:rPr>
            <w:rStyle w:val="Hyperlink"/>
            <w:rFonts w:eastAsia="Arial" w:cs="Arial"/>
          </w:rPr>
          <w:t>GC0156 Modification</w:t>
        </w:r>
      </w:hyperlink>
      <w:r w:rsidRPr="0E23A174">
        <w:rPr>
          <w:rFonts w:eastAsia="Arial" w:cs="Arial"/>
          <w:color w:val="000000"/>
        </w:rPr>
        <w:t xml:space="preserve">  </w:t>
      </w:r>
      <w:r w:rsidRPr="0E23A174">
        <w:t xml:space="preserve"> </w:t>
      </w:r>
    </w:p>
    <w:p w14:paraId="6772812A" w14:textId="45C1A0C1" w:rsidR="00F464CC" w:rsidRDefault="00F464CC" w:rsidP="0E23A174">
      <w:pPr>
        <w:rPr>
          <w:rFonts w:ascii="Arial" w:eastAsia="Times New Roman" w:hAnsi="Arial" w:cs="Times New Roman"/>
          <w:szCs w:val="24"/>
        </w:rPr>
      </w:pPr>
    </w:p>
    <w:p w14:paraId="2ED22397" w14:textId="77777777" w:rsidR="009446C6" w:rsidRDefault="009446C6" w:rsidP="00F464CC"/>
    <w:p w14:paraId="4EAC30F2" w14:textId="77777777" w:rsidR="00AF0BDD" w:rsidRDefault="00AF0BDD" w:rsidP="00AF0BDD"/>
    <w:p w14:paraId="3EDE8CA1" w14:textId="77777777" w:rsidR="00AF0BDD" w:rsidRPr="007A770E" w:rsidRDefault="00AF0BDD" w:rsidP="007A770E">
      <w:pPr>
        <w:pStyle w:val="CA7"/>
      </w:pPr>
      <w:bookmarkStart w:id="215" w:name="_Toc135814615"/>
      <w:r w:rsidRPr="007A770E">
        <w:t>Annexes</w:t>
      </w:r>
      <w:bookmarkEnd w:id="215"/>
    </w:p>
    <w:tbl>
      <w:tblPr>
        <w:tblStyle w:val="TableGrid1"/>
        <w:tblW w:w="9493" w:type="dxa"/>
        <w:tblLook w:val="04A0" w:firstRow="1" w:lastRow="0" w:firstColumn="1" w:lastColumn="0" w:noHBand="0" w:noVBand="1"/>
      </w:tblPr>
      <w:tblGrid>
        <w:gridCol w:w="2263"/>
        <w:gridCol w:w="7230"/>
      </w:tblGrid>
      <w:tr w:rsidR="00923426" w:rsidRPr="00B27233" w14:paraId="1FDF157B" w14:textId="77777777" w:rsidTr="002B17F9">
        <w:tc>
          <w:tcPr>
            <w:tcW w:w="2263" w:type="dxa"/>
            <w:shd w:val="clear" w:color="auto" w:fill="727274" w:themeFill="text2"/>
          </w:tcPr>
          <w:p w14:paraId="7AC5D8B9" w14:textId="77777777" w:rsidR="00923426" w:rsidRPr="00B27233" w:rsidRDefault="00923426" w:rsidP="00F475CC">
            <w:pPr>
              <w:rPr>
                <w:b/>
                <w:color w:val="FFFFFF" w:themeColor="background1"/>
              </w:rPr>
            </w:pPr>
            <w:r>
              <w:rPr>
                <w:b/>
                <w:color w:val="FFFFFF" w:themeColor="background1"/>
              </w:rPr>
              <w:t>Annex</w:t>
            </w:r>
          </w:p>
        </w:tc>
        <w:tc>
          <w:tcPr>
            <w:tcW w:w="7230" w:type="dxa"/>
            <w:shd w:val="clear" w:color="auto" w:fill="727274" w:themeFill="text2"/>
          </w:tcPr>
          <w:p w14:paraId="1318220D" w14:textId="77777777" w:rsidR="00923426" w:rsidRPr="00B27233" w:rsidRDefault="00923426" w:rsidP="00F475CC">
            <w:pPr>
              <w:rPr>
                <w:b/>
                <w:color w:val="FFFFFF" w:themeColor="background1"/>
              </w:rPr>
            </w:pPr>
            <w:r>
              <w:rPr>
                <w:b/>
                <w:color w:val="FFFFFF" w:themeColor="background1"/>
              </w:rPr>
              <w:t>Information</w:t>
            </w:r>
          </w:p>
        </w:tc>
      </w:tr>
      <w:tr w:rsidR="00923426" w:rsidRPr="00B27233" w14:paraId="64620E2E" w14:textId="77777777" w:rsidTr="002B17F9">
        <w:tc>
          <w:tcPr>
            <w:tcW w:w="2263" w:type="dxa"/>
            <w:shd w:val="clear" w:color="auto" w:fill="auto"/>
          </w:tcPr>
          <w:p w14:paraId="4C47D178" w14:textId="77777777" w:rsidR="00923426" w:rsidRPr="006806B0" w:rsidRDefault="00923426" w:rsidP="00F475CC">
            <w:r w:rsidRPr="006806B0">
              <w:t>Annex 1</w:t>
            </w:r>
          </w:p>
        </w:tc>
        <w:tc>
          <w:tcPr>
            <w:tcW w:w="7230" w:type="dxa"/>
            <w:shd w:val="clear" w:color="auto" w:fill="auto"/>
          </w:tcPr>
          <w:p w14:paraId="7A3BD4DD" w14:textId="77777777" w:rsidR="00923426" w:rsidRPr="006806B0" w:rsidRDefault="00923426" w:rsidP="00F475CC">
            <w:r w:rsidRPr="006806B0">
              <w:t>Proposal form</w:t>
            </w:r>
          </w:p>
        </w:tc>
      </w:tr>
      <w:tr w:rsidR="00923426" w:rsidRPr="00B27233" w14:paraId="4247A918" w14:textId="77777777" w:rsidTr="002B17F9">
        <w:tc>
          <w:tcPr>
            <w:tcW w:w="2263" w:type="dxa"/>
            <w:shd w:val="clear" w:color="auto" w:fill="auto"/>
          </w:tcPr>
          <w:p w14:paraId="20C6EA22" w14:textId="77777777" w:rsidR="00923426" w:rsidRPr="006806B0" w:rsidRDefault="00923426" w:rsidP="00F475CC">
            <w:r w:rsidRPr="006806B0">
              <w:t xml:space="preserve">Annex 2 </w:t>
            </w:r>
          </w:p>
        </w:tc>
        <w:tc>
          <w:tcPr>
            <w:tcW w:w="7230" w:type="dxa"/>
            <w:shd w:val="clear" w:color="auto" w:fill="auto"/>
          </w:tcPr>
          <w:p w14:paraId="0A10D1A7" w14:textId="77777777" w:rsidR="00923426" w:rsidRPr="006806B0" w:rsidRDefault="00923426" w:rsidP="00F475CC">
            <w:r w:rsidRPr="006806B0">
              <w:t xml:space="preserve">Terms of </w:t>
            </w:r>
            <w:r w:rsidR="008652B4">
              <w:t>r</w:t>
            </w:r>
            <w:r w:rsidRPr="006806B0">
              <w:t>eference</w:t>
            </w:r>
          </w:p>
        </w:tc>
      </w:tr>
      <w:tr w:rsidR="00923426" w:rsidRPr="00B27233" w14:paraId="71678C98" w14:textId="77777777" w:rsidTr="002B17F9">
        <w:tc>
          <w:tcPr>
            <w:tcW w:w="2263" w:type="dxa"/>
            <w:shd w:val="clear" w:color="auto" w:fill="auto"/>
          </w:tcPr>
          <w:p w14:paraId="522EC4C0" w14:textId="11A85BBF" w:rsidR="00923426" w:rsidRPr="006806B0" w:rsidRDefault="00923426" w:rsidP="00F475CC">
            <w:r w:rsidRPr="006806B0">
              <w:t xml:space="preserve">Annex </w:t>
            </w:r>
            <w:r w:rsidR="00590ED9">
              <w:t>3</w:t>
            </w:r>
          </w:p>
        </w:tc>
        <w:tc>
          <w:tcPr>
            <w:tcW w:w="7230" w:type="dxa"/>
            <w:shd w:val="clear" w:color="auto" w:fill="auto"/>
          </w:tcPr>
          <w:p w14:paraId="673EDB14" w14:textId="7C871702" w:rsidR="00923426" w:rsidRPr="006806B0" w:rsidRDefault="00BA2E88" w:rsidP="00F475CC">
            <w:ins w:id="216" w:author="Milly Lewis" w:date="2023-05-24T08:29:00Z">
              <w:r>
                <w:t>ESRS Subgroup Reports</w:t>
              </w:r>
              <w:r w:rsidDel="00BA2E88">
                <w:t xml:space="preserve"> </w:t>
              </w:r>
            </w:ins>
          </w:p>
        </w:tc>
      </w:tr>
      <w:tr w:rsidR="003A330D" w:rsidRPr="00B27233" w14:paraId="5293322E" w14:textId="77777777" w:rsidTr="002B17F9">
        <w:trPr>
          <w:ins w:id="217" w:author="Milly Lewis" w:date="2023-05-24T08:27:00Z"/>
        </w:trPr>
        <w:tc>
          <w:tcPr>
            <w:tcW w:w="2263" w:type="dxa"/>
            <w:shd w:val="clear" w:color="auto" w:fill="auto"/>
          </w:tcPr>
          <w:p w14:paraId="55B23546" w14:textId="6A8A0283" w:rsidR="003A330D" w:rsidRPr="006806B0" w:rsidRDefault="003A330D" w:rsidP="00F475CC">
            <w:pPr>
              <w:rPr>
                <w:ins w:id="218" w:author="Milly Lewis" w:date="2023-05-24T08:27:00Z"/>
              </w:rPr>
            </w:pPr>
            <w:ins w:id="219" w:author="Milly Lewis" w:date="2023-05-24T08:27:00Z">
              <w:r>
                <w:t>Annex 4</w:t>
              </w:r>
            </w:ins>
          </w:p>
        </w:tc>
        <w:tc>
          <w:tcPr>
            <w:tcW w:w="7230" w:type="dxa"/>
            <w:shd w:val="clear" w:color="auto" w:fill="auto"/>
          </w:tcPr>
          <w:p w14:paraId="30B2B33F" w14:textId="5FA5E013" w:rsidR="003A330D" w:rsidRDefault="00A85057" w:rsidP="00F475CC">
            <w:pPr>
              <w:rPr>
                <w:ins w:id="220" w:author="Milly Lewis" w:date="2023-05-24T08:27:00Z"/>
              </w:rPr>
            </w:pPr>
            <w:ins w:id="221" w:author="Milly Lewis" w:date="2023-05-24T08:29:00Z">
              <w:r>
                <w:t>Workgroup assessment on assurance activity</w:t>
              </w:r>
            </w:ins>
          </w:p>
        </w:tc>
      </w:tr>
      <w:tr w:rsidR="00A85057" w:rsidRPr="00B27233" w14:paraId="2D7143C2" w14:textId="77777777" w:rsidTr="002B17F9">
        <w:trPr>
          <w:ins w:id="222" w:author="Milly Lewis" w:date="2023-05-24T08:29:00Z"/>
        </w:trPr>
        <w:tc>
          <w:tcPr>
            <w:tcW w:w="2263" w:type="dxa"/>
            <w:shd w:val="clear" w:color="auto" w:fill="auto"/>
          </w:tcPr>
          <w:p w14:paraId="0502042B" w14:textId="2E808461" w:rsidR="00A85057" w:rsidRDefault="00E04D91" w:rsidP="00F475CC">
            <w:pPr>
              <w:rPr>
                <w:ins w:id="223" w:author="Milly Lewis" w:date="2023-05-24T08:29:00Z"/>
              </w:rPr>
            </w:pPr>
            <w:ins w:id="224" w:author="Milly Lewis" w:date="2023-05-24T10:20:00Z">
              <w:r>
                <w:t xml:space="preserve">Annex </w:t>
              </w:r>
              <w:r>
                <w:t>5</w:t>
              </w:r>
            </w:ins>
          </w:p>
        </w:tc>
        <w:tc>
          <w:tcPr>
            <w:tcW w:w="7230" w:type="dxa"/>
            <w:shd w:val="clear" w:color="auto" w:fill="auto"/>
          </w:tcPr>
          <w:p w14:paraId="396687B7" w14:textId="6247BECD" w:rsidR="00A85057" w:rsidRDefault="00E04D91" w:rsidP="00F475CC">
            <w:pPr>
              <w:rPr>
                <w:ins w:id="225" w:author="Milly Lewis" w:date="2023-05-24T08:29:00Z"/>
              </w:rPr>
            </w:pPr>
            <w:ins w:id="226" w:author="Milly Lewis" w:date="2023-05-24T10:20:00Z">
              <w:r>
                <w:t>Draft legal text</w:t>
              </w:r>
            </w:ins>
          </w:p>
        </w:tc>
      </w:tr>
      <w:tr w:rsidR="00BA2E88" w:rsidRPr="00B27233" w14:paraId="48E1E102" w14:textId="77777777" w:rsidTr="002B17F9">
        <w:trPr>
          <w:ins w:id="227" w:author="Milly Lewis" w:date="2023-05-24T08:29:00Z"/>
        </w:trPr>
        <w:tc>
          <w:tcPr>
            <w:tcW w:w="2263" w:type="dxa"/>
            <w:shd w:val="clear" w:color="auto" w:fill="auto"/>
          </w:tcPr>
          <w:p w14:paraId="5DCF1EDE" w14:textId="77777777" w:rsidR="00BA2E88" w:rsidRDefault="00BA2E88" w:rsidP="00F475CC">
            <w:pPr>
              <w:rPr>
                <w:ins w:id="228" w:author="Milly Lewis" w:date="2023-05-24T08:29:00Z"/>
              </w:rPr>
            </w:pPr>
          </w:p>
        </w:tc>
        <w:tc>
          <w:tcPr>
            <w:tcW w:w="7230" w:type="dxa"/>
            <w:shd w:val="clear" w:color="auto" w:fill="auto"/>
          </w:tcPr>
          <w:p w14:paraId="6DE01711" w14:textId="4B42F1EC" w:rsidR="00BA2E88" w:rsidRDefault="00BA2E88" w:rsidP="00F475CC">
            <w:pPr>
              <w:rPr>
                <w:ins w:id="229" w:author="Milly Lewis" w:date="2023-05-24T08:29:00Z"/>
              </w:rPr>
            </w:pPr>
          </w:p>
        </w:tc>
      </w:tr>
    </w:tbl>
    <w:p w14:paraId="4E479015" w14:textId="77777777" w:rsidR="00923426" w:rsidRPr="00923426" w:rsidRDefault="00923426" w:rsidP="00923426"/>
    <w:sectPr w:rsidR="00923426" w:rsidRPr="00923426" w:rsidSect="00FB5A3B">
      <w:headerReference w:type="default" r:id="rId35"/>
      <w:footerReference w:type="default" r:id="rId36"/>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Guidance" w:date="2020-12-15T08:34:00Z" w:initials="G">
    <w:p w14:paraId="0B4BE828" w14:textId="77777777" w:rsidR="00784122" w:rsidRDefault="00784122">
      <w:pPr>
        <w:pStyle w:val="CommentText"/>
      </w:pPr>
      <w:r>
        <w:rPr>
          <w:rStyle w:val="CommentReference"/>
        </w:rPr>
        <w:annotationRef/>
      </w:r>
      <w:r>
        <w:t>Update this table at the end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B4BE82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4BE828" w16cid:durableId="2382F39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99334" w14:textId="77777777" w:rsidR="00555B1C" w:rsidRDefault="00555B1C" w:rsidP="00B72663">
      <w:pPr>
        <w:spacing w:line="240" w:lineRule="auto"/>
      </w:pPr>
      <w:r>
        <w:separator/>
      </w:r>
    </w:p>
  </w:endnote>
  <w:endnote w:type="continuationSeparator" w:id="0">
    <w:p w14:paraId="41EC67DD" w14:textId="77777777" w:rsidR="00555B1C" w:rsidRDefault="00555B1C" w:rsidP="00B72663">
      <w:pPr>
        <w:spacing w:line="240" w:lineRule="auto"/>
      </w:pPr>
      <w:r>
        <w:continuationSeparator/>
      </w:r>
    </w:p>
  </w:endnote>
  <w:endnote w:type="continuationNotice" w:id="1">
    <w:p w14:paraId="72DD618B" w14:textId="77777777" w:rsidR="00555B1C" w:rsidRDefault="00555B1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2A8A7"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A36CB" w14:textId="77777777" w:rsidR="00555B1C" w:rsidRDefault="00555B1C" w:rsidP="00B72663">
      <w:pPr>
        <w:spacing w:line="240" w:lineRule="auto"/>
      </w:pPr>
      <w:r>
        <w:separator/>
      </w:r>
    </w:p>
  </w:footnote>
  <w:footnote w:type="continuationSeparator" w:id="0">
    <w:p w14:paraId="3EFFDE02" w14:textId="77777777" w:rsidR="00555B1C" w:rsidRDefault="00555B1C" w:rsidP="00B72663">
      <w:pPr>
        <w:spacing w:line="240" w:lineRule="auto"/>
      </w:pPr>
      <w:r>
        <w:continuationSeparator/>
      </w:r>
    </w:p>
  </w:footnote>
  <w:footnote w:type="continuationNotice" w:id="1">
    <w:p w14:paraId="634A1D7C" w14:textId="77777777" w:rsidR="00555B1C" w:rsidRDefault="00555B1C">
      <w:pPr>
        <w:spacing w:line="240" w:lineRule="auto"/>
      </w:pPr>
    </w:p>
  </w:footnote>
  <w:footnote w:id="2">
    <w:p w14:paraId="5A069C89" w14:textId="31D54371" w:rsidR="000D2F6C" w:rsidRDefault="000D2F6C">
      <w:pPr>
        <w:pStyle w:val="FootnoteText"/>
      </w:pPr>
      <w:r>
        <w:rPr>
          <w:rStyle w:val="FootnoteReference"/>
        </w:rPr>
        <w:footnoteRef/>
      </w:r>
      <w:r>
        <w:t xml:space="preserve"> </w:t>
      </w:r>
      <w:r w:rsidR="00EC7FAE" w:rsidRPr="000A39CB">
        <w:rPr>
          <w:sz w:val="16"/>
          <w:szCs w:val="16"/>
        </w:rPr>
        <w:t>BEIS is now referred to as Department for Energy Security and Net-Zero (DESNZ)</w:t>
      </w:r>
    </w:p>
  </w:footnote>
  <w:footnote w:id="3">
    <w:p w14:paraId="431BDE42" w14:textId="345F21CD" w:rsidR="004128D4" w:rsidRDefault="004128D4">
      <w:pPr>
        <w:pStyle w:val="FootnoteText"/>
      </w:pPr>
      <w:r>
        <w:rPr>
          <w:rStyle w:val="FootnoteReference"/>
        </w:rPr>
        <w:footnoteRef/>
      </w:r>
      <w:r>
        <w:t xml:space="preserve"> </w:t>
      </w:r>
      <w:r w:rsidR="007338E3" w:rsidRPr="000A39CB">
        <w:rPr>
          <w:sz w:val="16"/>
          <w:szCs w:val="16"/>
        </w:rPr>
        <w:t xml:space="preserve">Which can be found via this link: </w:t>
      </w:r>
      <w:hyperlink r:id="rId1" w:history="1">
        <w:r w:rsidR="007338E3" w:rsidRPr="000A39CB">
          <w:rPr>
            <w:rStyle w:val="Hyperlink"/>
            <w:sz w:val="16"/>
            <w:szCs w:val="16"/>
          </w:rPr>
          <w:t xml:space="preserve">Decision on </w:t>
        </w:r>
        <w:r w:rsidR="007338E3">
          <w:rPr>
            <w:rStyle w:val="Hyperlink"/>
            <w:sz w:val="16"/>
            <w:szCs w:val="16"/>
          </w:rPr>
          <w:t>Licence</w:t>
        </w:r>
        <w:r w:rsidR="007338E3" w:rsidRPr="000A39CB">
          <w:rPr>
            <w:rStyle w:val="Hyperlink"/>
            <w:sz w:val="16"/>
            <w:szCs w:val="16"/>
          </w:rPr>
          <w:t xml:space="preserve"> modifications to facilitate the introduction of an Electricity System Restoration Standard | Ofgem</w:t>
        </w:r>
      </w:hyperlink>
    </w:p>
  </w:footnote>
  <w:footnote w:id="4">
    <w:p w14:paraId="3D9F35D6" w14:textId="706C8EDC" w:rsidR="00B45987" w:rsidRDefault="00B45987">
      <w:pPr>
        <w:pStyle w:val="FootnoteText"/>
      </w:pPr>
      <w:r>
        <w:rPr>
          <w:rStyle w:val="FootnoteReference"/>
        </w:rPr>
        <w:footnoteRef/>
      </w:r>
      <w:r>
        <w:t xml:space="preserve"> </w:t>
      </w:r>
      <w:r w:rsidR="00B418C3" w:rsidRPr="000A39CB">
        <w:rPr>
          <w:sz w:val="16"/>
          <w:szCs w:val="16"/>
        </w:rPr>
        <w:t xml:space="preserve">BEIS later specified that “electricity </w:t>
      </w:r>
      <w:r w:rsidR="00B418C3" w:rsidRPr="000A39CB">
        <w:rPr>
          <w:bCs/>
          <w:iCs/>
          <w:sz w:val="16"/>
          <w:szCs w:val="16"/>
        </w:rPr>
        <w:t>Demand</w:t>
      </w:r>
      <w:r w:rsidR="00B418C3" w:rsidRPr="000A39CB">
        <w:rPr>
          <w:sz w:val="16"/>
          <w:szCs w:val="16"/>
        </w:rPr>
        <w:t xml:space="preserve">” should be calculated as </w:t>
      </w:r>
      <w:r w:rsidR="00B418C3">
        <w:rPr>
          <w:sz w:val="16"/>
          <w:szCs w:val="16"/>
        </w:rPr>
        <w:t xml:space="preserve">the forecast peak </w:t>
      </w:r>
      <w:r w:rsidR="00B418C3" w:rsidRPr="000A39CB">
        <w:rPr>
          <w:sz w:val="16"/>
          <w:szCs w:val="16"/>
        </w:rPr>
        <w:t>“</w:t>
      </w:r>
      <w:r w:rsidR="00B418C3" w:rsidRPr="000A39CB">
        <w:rPr>
          <w:bCs/>
          <w:iCs/>
          <w:sz w:val="16"/>
          <w:szCs w:val="16"/>
        </w:rPr>
        <w:t>Transmission Demand</w:t>
      </w:r>
      <w:r w:rsidR="00B418C3" w:rsidRPr="000A39CB">
        <w:rPr>
          <w:sz w:val="16"/>
          <w:szCs w:val="16"/>
        </w:rPr>
        <w:t>”</w:t>
      </w:r>
      <w:r w:rsidR="00B418C3">
        <w:rPr>
          <w:sz w:val="16"/>
          <w:szCs w:val="16"/>
        </w:rPr>
        <w:t xml:space="preserve"> in the 24 hours after a Shutdown.</w:t>
      </w:r>
    </w:p>
  </w:footnote>
  <w:footnote w:id="5">
    <w:p w14:paraId="45035945" w14:textId="77777777" w:rsidR="003616D4" w:rsidRPr="000A39CB" w:rsidRDefault="00AC777A" w:rsidP="003616D4">
      <w:pPr>
        <w:pStyle w:val="FootnoteText"/>
        <w:rPr>
          <w:sz w:val="16"/>
          <w:szCs w:val="16"/>
          <w:u w:val="single"/>
        </w:rPr>
      </w:pPr>
      <w:r>
        <w:rPr>
          <w:rStyle w:val="FootnoteReference"/>
        </w:rPr>
        <w:footnoteRef/>
      </w:r>
      <w:r>
        <w:t xml:space="preserve"> </w:t>
      </w:r>
      <w:hyperlink r:id="rId2" w:history="1">
        <w:r w:rsidR="003616D4" w:rsidRPr="000A39CB">
          <w:rPr>
            <w:rStyle w:val="Hyperlink"/>
            <w:sz w:val="16"/>
            <w:szCs w:val="16"/>
          </w:rPr>
          <w:t>Commission Regulation (EU) 2017/2196 of 24 November 2017 establishing a network code on electricity emergency and restoration (Text with EEA relevance) (legislation.gov.uk)</w:t>
        </w:r>
      </w:hyperlink>
      <w:r w:rsidR="003616D4" w:rsidRPr="000A39CB">
        <w:rPr>
          <w:sz w:val="16"/>
          <w:szCs w:val="16"/>
        </w:rPr>
        <w:t xml:space="preserve"> &amp; </w:t>
      </w:r>
    </w:p>
    <w:p w14:paraId="0CFFA93C" w14:textId="2C848263" w:rsidR="00AC777A" w:rsidRDefault="001F55D8" w:rsidP="003616D4">
      <w:pPr>
        <w:pStyle w:val="FootnoteText"/>
      </w:pPr>
      <w:hyperlink r:id="rId3" w:history="1">
        <w:r w:rsidR="003616D4" w:rsidRPr="000A39CB">
          <w:rPr>
            <w:rStyle w:val="Hyperlink"/>
            <w:sz w:val="16"/>
            <w:szCs w:val="16"/>
          </w:rPr>
          <w:t>The Electricity Network Codes and Guidelines (System Operation and Connection) (Amendment etc.) (EU Exit) Regulations 2019</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6A2EB" w14:textId="1A867688" w:rsidR="000E6646" w:rsidRDefault="009446C6" w:rsidP="000E6646">
    <w:pPr>
      <w:pStyle w:val="Header"/>
      <w:ind w:left="720" w:firstLine="720"/>
      <w:jc w:val="right"/>
    </w:pPr>
    <w:bookmarkStart w:id="230" w:name="_Hlk31876634"/>
    <w:bookmarkStart w:id="231" w:name="_Hlk31876635"/>
    <w:r>
      <w:tab/>
    </w:r>
    <w:bookmarkEnd w:id="230"/>
    <w:bookmarkEnd w:id="231"/>
    <w:r w:rsidR="004B767D">
      <w:t xml:space="preserve">Workgroup </w:t>
    </w:r>
    <w:r w:rsidR="00CC5D94">
      <w:t>Consultation</w:t>
    </w:r>
    <w:r w:rsidR="000E6646">
      <w:t xml:space="preserve"> </w:t>
    </w:r>
    <w:r w:rsidR="000E6646" w:rsidRPr="0030382B">
      <w:t>GSR</w:t>
    </w:r>
    <w:r w:rsidR="0030382B" w:rsidRPr="0030382B">
      <w:t>032</w:t>
    </w:r>
    <w:r w:rsidR="000E6646">
      <w:t xml:space="preserve"> </w:t>
    </w:r>
  </w:p>
  <w:p w14:paraId="32E5036A" w14:textId="02785AEA" w:rsidR="000E6646" w:rsidRDefault="00FB3E56" w:rsidP="000E6646">
    <w:pPr>
      <w:pStyle w:val="Header"/>
      <w:ind w:left="720" w:firstLine="720"/>
      <w:jc w:val="right"/>
    </w:pPr>
    <w:r w:rsidRPr="00E943E3">
      <w:rPr>
        <w:noProof/>
      </w:rPr>
      <w:drawing>
        <wp:anchor distT="0" distB="0" distL="114300" distR="114300" simplePos="0" relativeHeight="251658240" behindDoc="1" locked="0" layoutInCell="1" allowOverlap="1" wp14:anchorId="357681D0" wp14:editId="1E5ED571">
          <wp:simplePos x="0" y="0"/>
          <wp:positionH relativeFrom="margin">
            <wp:align>left</wp:align>
          </wp:positionH>
          <wp:positionV relativeFrom="paragraph">
            <wp:posOffset>51054</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0E6646">
      <w:t xml:space="preserve">Published </w:t>
    </w:r>
    <w:r w:rsidR="000E6646" w:rsidRPr="00F72D54">
      <w:t xml:space="preserve">on </w:t>
    </w:r>
    <w:r w:rsidR="00CC7ABC" w:rsidRPr="00F72D54">
      <w:t>3</w:t>
    </w:r>
    <w:r w:rsidR="009A26E5" w:rsidRPr="00F72D54">
      <w:t>1</w:t>
    </w:r>
    <w:r w:rsidR="00CC7ABC" w:rsidRPr="00F72D54">
      <w:t xml:space="preserve"> May 2023</w:t>
    </w:r>
  </w:p>
  <w:p w14:paraId="16C0BE85" w14:textId="77777777" w:rsidR="009446C6" w:rsidRDefault="009446C6" w:rsidP="009446C6">
    <w:pPr>
      <w:pStyle w:val="Header"/>
      <w:ind w:left="720" w:firstLine="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E7FBC"/>
    <w:multiLevelType w:val="hybridMultilevel"/>
    <w:tmpl w:val="FFFFFFFF"/>
    <w:lvl w:ilvl="0" w:tplc="C5E21D58">
      <w:start w:val="1"/>
      <w:numFmt w:val="bullet"/>
      <w:lvlText w:val=""/>
      <w:lvlJc w:val="left"/>
      <w:pPr>
        <w:ind w:left="720" w:hanging="360"/>
      </w:pPr>
      <w:rPr>
        <w:rFonts w:ascii="Symbol" w:hAnsi="Symbol" w:hint="default"/>
      </w:rPr>
    </w:lvl>
    <w:lvl w:ilvl="1" w:tplc="119858C0">
      <w:start w:val="1"/>
      <w:numFmt w:val="bullet"/>
      <w:lvlText w:val="o"/>
      <w:lvlJc w:val="left"/>
      <w:pPr>
        <w:ind w:left="1440" w:hanging="360"/>
      </w:pPr>
      <w:rPr>
        <w:rFonts w:ascii="Courier New" w:hAnsi="Courier New" w:hint="default"/>
      </w:rPr>
    </w:lvl>
    <w:lvl w:ilvl="2" w:tplc="2556C686">
      <w:start w:val="1"/>
      <w:numFmt w:val="bullet"/>
      <w:lvlText w:val=""/>
      <w:lvlJc w:val="left"/>
      <w:pPr>
        <w:ind w:left="2160" w:hanging="360"/>
      </w:pPr>
      <w:rPr>
        <w:rFonts w:ascii="Wingdings" w:hAnsi="Wingdings" w:hint="default"/>
      </w:rPr>
    </w:lvl>
    <w:lvl w:ilvl="3" w:tplc="768402F6">
      <w:start w:val="1"/>
      <w:numFmt w:val="bullet"/>
      <w:lvlText w:val=""/>
      <w:lvlJc w:val="left"/>
      <w:pPr>
        <w:ind w:left="2880" w:hanging="360"/>
      </w:pPr>
      <w:rPr>
        <w:rFonts w:ascii="Symbol" w:hAnsi="Symbol" w:hint="default"/>
      </w:rPr>
    </w:lvl>
    <w:lvl w:ilvl="4" w:tplc="0112620C">
      <w:start w:val="1"/>
      <w:numFmt w:val="bullet"/>
      <w:lvlText w:val="o"/>
      <w:lvlJc w:val="left"/>
      <w:pPr>
        <w:ind w:left="3600" w:hanging="360"/>
      </w:pPr>
      <w:rPr>
        <w:rFonts w:ascii="Courier New" w:hAnsi="Courier New" w:hint="default"/>
      </w:rPr>
    </w:lvl>
    <w:lvl w:ilvl="5" w:tplc="FE3E55A0">
      <w:start w:val="1"/>
      <w:numFmt w:val="bullet"/>
      <w:lvlText w:val=""/>
      <w:lvlJc w:val="left"/>
      <w:pPr>
        <w:ind w:left="4320" w:hanging="360"/>
      </w:pPr>
      <w:rPr>
        <w:rFonts w:ascii="Wingdings" w:hAnsi="Wingdings" w:hint="default"/>
      </w:rPr>
    </w:lvl>
    <w:lvl w:ilvl="6" w:tplc="75D032D0">
      <w:start w:val="1"/>
      <w:numFmt w:val="bullet"/>
      <w:lvlText w:val=""/>
      <w:lvlJc w:val="left"/>
      <w:pPr>
        <w:ind w:left="5040" w:hanging="360"/>
      </w:pPr>
      <w:rPr>
        <w:rFonts w:ascii="Symbol" w:hAnsi="Symbol" w:hint="default"/>
      </w:rPr>
    </w:lvl>
    <w:lvl w:ilvl="7" w:tplc="BB3C7D8E">
      <w:start w:val="1"/>
      <w:numFmt w:val="bullet"/>
      <w:lvlText w:val="o"/>
      <w:lvlJc w:val="left"/>
      <w:pPr>
        <w:ind w:left="5760" w:hanging="360"/>
      </w:pPr>
      <w:rPr>
        <w:rFonts w:ascii="Courier New" w:hAnsi="Courier New" w:hint="default"/>
      </w:rPr>
    </w:lvl>
    <w:lvl w:ilvl="8" w:tplc="1F4E3DBC">
      <w:start w:val="1"/>
      <w:numFmt w:val="bullet"/>
      <w:lvlText w:val=""/>
      <w:lvlJc w:val="left"/>
      <w:pPr>
        <w:ind w:left="6480" w:hanging="360"/>
      </w:pPr>
      <w:rPr>
        <w:rFonts w:ascii="Wingdings" w:hAnsi="Wingdings" w:hint="default"/>
      </w:rPr>
    </w:lvl>
  </w:abstractNum>
  <w:abstractNum w:abstractNumId="1" w15:restartNumberingAfterBreak="0">
    <w:nsid w:val="04FA2ACD"/>
    <w:multiLevelType w:val="hybridMultilevel"/>
    <w:tmpl w:val="88C0BF8A"/>
    <w:lvl w:ilvl="0" w:tplc="4E241F4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6EEFE6"/>
    <w:multiLevelType w:val="hybridMultilevel"/>
    <w:tmpl w:val="FFFFFFFF"/>
    <w:lvl w:ilvl="0" w:tplc="4E241F4A">
      <w:start w:val="1"/>
      <w:numFmt w:val="bullet"/>
      <w:lvlText w:val=""/>
      <w:lvlJc w:val="left"/>
      <w:pPr>
        <w:ind w:left="720" w:hanging="360"/>
      </w:pPr>
      <w:rPr>
        <w:rFonts w:ascii="Symbol" w:hAnsi="Symbol" w:hint="default"/>
      </w:rPr>
    </w:lvl>
    <w:lvl w:ilvl="1" w:tplc="C734C29C">
      <w:start w:val="1"/>
      <w:numFmt w:val="bullet"/>
      <w:lvlText w:val="o"/>
      <w:lvlJc w:val="left"/>
      <w:pPr>
        <w:ind w:left="1440" w:hanging="360"/>
      </w:pPr>
      <w:rPr>
        <w:rFonts w:ascii="Courier New" w:hAnsi="Courier New" w:hint="default"/>
      </w:rPr>
    </w:lvl>
    <w:lvl w:ilvl="2" w:tplc="6F7C4050">
      <w:start w:val="1"/>
      <w:numFmt w:val="bullet"/>
      <w:lvlText w:val=""/>
      <w:lvlJc w:val="left"/>
      <w:pPr>
        <w:ind w:left="2160" w:hanging="360"/>
      </w:pPr>
      <w:rPr>
        <w:rFonts w:ascii="Wingdings" w:hAnsi="Wingdings" w:hint="default"/>
      </w:rPr>
    </w:lvl>
    <w:lvl w:ilvl="3" w:tplc="BE30EBEE">
      <w:start w:val="1"/>
      <w:numFmt w:val="bullet"/>
      <w:lvlText w:val=""/>
      <w:lvlJc w:val="left"/>
      <w:pPr>
        <w:ind w:left="2880" w:hanging="360"/>
      </w:pPr>
      <w:rPr>
        <w:rFonts w:ascii="Symbol" w:hAnsi="Symbol" w:hint="default"/>
      </w:rPr>
    </w:lvl>
    <w:lvl w:ilvl="4" w:tplc="98AC6AC0">
      <w:start w:val="1"/>
      <w:numFmt w:val="bullet"/>
      <w:lvlText w:val="o"/>
      <w:lvlJc w:val="left"/>
      <w:pPr>
        <w:ind w:left="3600" w:hanging="360"/>
      </w:pPr>
      <w:rPr>
        <w:rFonts w:ascii="Courier New" w:hAnsi="Courier New" w:hint="default"/>
      </w:rPr>
    </w:lvl>
    <w:lvl w:ilvl="5" w:tplc="A954960E">
      <w:start w:val="1"/>
      <w:numFmt w:val="bullet"/>
      <w:lvlText w:val=""/>
      <w:lvlJc w:val="left"/>
      <w:pPr>
        <w:ind w:left="4320" w:hanging="360"/>
      </w:pPr>
      <w:rPr>
        <w:rFonts w:ascii="Wingdings" w:hAnsi="Wingdings" w:hint="default"/>
      </w:rPr>
    </w:lvl>
    <w:lvl w:ilvl="6" w:tplc="0BAC26A8">
      <w:start w:val="1"/>
      <w:numFmt w:val="bullet"/>
      <w:lvlText w:val=""/>
      <w:lvlJc w:val="left"/>
      <w:pPr>
        <w:ind w:left="5040" w:hanging="360"/>
      </w:pPr>
      <w:rPr>
        <w:rFonts w:ascii="Symbol" w:hAnsi="Symbol" w:hint="default"/>
      </w:rPr>
    </w:lvl>
    <w:lvl w:ilvl="7" w:tplc="5822859C">
      <w:start w:val="1"/>
      <w:numFmt w:val="bullet"/>
      <w:lvlText w:val="o"/>
      <w:lvlJc w:val="left"/>
      <w:pPr>
        <w:ind w:left="5760" w:hanging="360"/>
      </w:pPr>
      <w:rPr>
        <w:rFonts w:ascii="Courier New" w:hAnsi="Courier New" w:hint="default"/>
      </w:rPr>
    </w:lvl>
    <w:lvl w:ilvl="8" w:tplc="3FE0F22E">
      <w:start w:val="1"/>
      <w:numFmt w:val="bullet"/>
      <w:lvlText w:val=""/>
      <w:lvlJc w:val="left"/>
      <w:pPr>
        <w:ind w:left="6480" w:hanging="360"/>
      </w:pPr>
      <w:rPr>
        <w:rFonts w:ascii="Wingdings" w:hAnsi="Wingdings" w:hint="default"/>
      </w:rPr>
    </w:lvl>
  </w:abstractNum>
  <w:abstractNum w:abstractNumId="3" w15:restartNumberingAfterBreak="0">
    <w:nsid w:val="08EB4EB1"/>
    <w:multiLevelType w:val="hybridMultilevel"/>
    <w:tmpl w:val="664AA6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581146"/>
    <w:multiLevelType w:val="multilevel"/>
    <w:tmpl w:val="E4CC20EA"/>
    <w:lvl w:ilvl="0">
      <w:start w:val="1"/>
      <w:numFmt w:val="upperLetter"/>
      <w:pStyle w:val="Appendixheading2"/>
      <w:lvlText w:val="Appendix %1 "/>
      <w:lvlJc w:val="left"/>
      <w:pPr>
        <w:tabs>
          <w:tab w:val="num" w:pos="1800"/>
        </w:tabs>
        <w:ind w:left="1134" w:hanging="1134"/>
      </w:pPr>
      <w:rPr>
        <w:rFonts w:hint="default"/>
      </w:rPr>
    </w:lvl>
    <w:lvl w:ilvl="1">
      <w:start w:val="1"/>
      <w:numFmt w:val="decimal"/>
      <w:pStyle w:val="Appendixlevel2"/>
      <w:lvlText w:val="%1.1"/>
      <w:lvlJc w:val="left"/>
      <w:pPr>
        <w:tabs>
          <w:tab w:val="num" w:pos="720"/>
        </w:tabs>
        <w:ind w:left="0" w:firstLine="0"/>
      </w:pPr>
      <w:rPr>
        <w:rFonts w:hint="default"/>
      </w:rPr>
    </w:lvl>
    <w:lvl w:ilvl="2">
      <w:start w:val="1"/>
      <w:numFmt w:val="decimal"/>
      <w:pStyle w:val="Appendixlevel3"/>
      <w:lvlText w:val="%1.%2.%3"/>
      <w:lvlJc w:val="left"/>
      <w:pPr>
        <w:tabs>
          <w:tab w:val="num" w:pos="1710"/>
        </w:tabs>
        <w:ind w:left="99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6"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A5E2ED3"/>
    <w:multiLevelType w:val="hybridMultilevel"/>
    <w:tmpl w:val="29F0389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E16B227"/>
    <w:multiLevelType w:val="hybridMultilevel"/>
    <w:tmpl w:val="FFFFFFFF"/>
    <w:lvl w:ilvl="0" w:tplc="7CEE5BA2">
      <w:start w:val="1"/>
      <w:numFmt w:val="bullet"/>
      <w:lvlText w:val=""/>
      <w:lvlJc w:val="left"/>
      <w:pPr>
        <w:ind w:left="720" w:hanging="360"/>
      </w:pPr>
      <w:rPr>
        <w:rFonts w:ascii="Symbol" w:hAnsi="Symbol" w:hint="default"/>
      </w:rPr>
    </w:lvl>
    <w:lvl w:ilvl="1" w:tplc="CB946C36">
      <w:start w:val="1"/>
      <w:numFmt w:val="bullet"/>
      <w:lvlText w:val="o"/>
      <w:lvlJc w:val="left"/>
      <w:pPr>
        <w:ind w:left="1440" w:hanging="360"/>
      </w:pPr>
      <w:rPr>
        <w:rFonts w:ascii="Courier New" w:hAnsi="Courier New" w:hint="default"/>
      </w:rPr>
    </w:lvl>
    <w:lvl w:ilvl="2" w:tplc="EFE600CA">
      <w:start w:val="1"/>
      <w:numFmt w:val="bullet"/>
      <w:lvlText w:val=""/>
      <w:lvlJc w:val="left"/>
      <w:pPr>
        <w:ind w:left="2160" w:hanging="360"/>
      </w:pPr>
      <w:rPr>
        <w:rFonts w:ascii="Wingdings" w:hAnsi="Wingdings" w:hint="default"/>
      </w:rPr>
    </w:lvl>
    <w:lvl w:ilvl="3" w:tplc="804A297E">
      <w:start w:val="1"/>
      <w:numFmt w:val="bullet"/>
      <w:lvlText w:val=""/>
      <w:lvlJc w:val="left"/>
      <w:pPr>
        <w:ind w:left="2880" w:hanging="360"/>
      </w:pPr>
      <w:rPr>
        <w:rFonts w:ascii="Symbol" w:hAnsi="Symbol" w:hint="default"/>
      </w:rPr>
    </w:lvl>
    <w:lvl w:ilvl="4" w:tplc="137CDA68">
      <w:start w:val="1"/>
      <w:numFmt w:val="bullet"/>
      <w:lvlText w:val="o"/>
      <w:lvlJc w:val="left"/>
      <w:pPr>
        <w:ind w:left="3600" w:hanging="360"/>
      </w:pPr>
      <w:rPr>
        <w:rFonts w:ascii="Courier New" w:hAnsi="Courier New" w:hint="default"/>
      </w:rPr>
    </w:lvl>
    <w:lvl w:ilvl="5" w:tplc="7E82DA52">
      <w:start w:val="1"/>
      <w:numFmt w:val="bullet"/>
      <w:lvlText w:val=""/>
      <w:lvlJc w:val="left"/>
      <w:pPr>
        <w:ind w:left="4320" w:hanging="360"/>
      </w:pPr>
      <w:rPr>
        <w:rFonts w:ascii="Wingdings" w:hAnsi="Wingdings" w:hint="default"/>
      </w:rPr>
    </w:lvl>
    <w:lvl w:ilvl="6" w:tplc="19680338">
      <w:start w:val="1"/>
      <w:numFmt w:val="bullet"/>
      <w:lvlText w:val=""/>
      <w:lvlJc w:val="left"/>
      <w:pPr>
        <w:ind w:left="5040" w:hanging="360"/>
      </w:pPr>
      <w:rPr>
        <w:rFonts w:ascii="Symbol" w:hAnsi="Symbol" w:hint="default"/>
      </w:rPr>
    </w:lvl>
    <w:lvl w:ilvl="7" w:tplc="C6BA6DE4">
      <w:start w:val="1"/>
      <w:numFmt w:val="bullet"/>
      <w:lvlText w:val="o"/>
      <w:lvlJc w:val="left"/>
      <w:pPr>
        <w:ind w:left="5760" w:hanging="360"/>
      </w:pPr>
      <w:rPr>
        <w:rFonts w:ascii="Courier New" w:hAnsi="Courier New" w:hint="default"/>
      </w:rPr>
    </w:lvl>
    <w:lvl w:ilvl="8" w:tplc="58D670F6">
      <w:start w:val="1"/>
      <w:numFmt w:val="bullet"/>
      <w:lvlText w:val=""/>
      <w:lvlJc w:val="left"/>
      <w:pPr>
        <w:ind w:left="6480" w:hanging="360"/>
      </w:pPr>
      <w:rPr>
        <w:rFonts w:ascii="Wingdings" w:hAnsi="Wingdings" w:hint="default"/>
      </w:rPr>
    </w:lvl>
  </w:abstractNum>
  <w:abstractNum w:abstractNumId="10" w15:restartNumberingAfterBreak="0">
    <w:nsid w:val="2F1B4C5D"/>
    <w:multiLevelType w:val="hybridMultilevel"/>
    <w:tmpl w:val="8F08B098"/>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C71255"/>
    <w:multiLevelType w:val="hybridMultilevel"/>
    <w:tmpl w:val="FFFFFFFF"/>
    <w:lvl w:ilvl="0" w:tplc="85325946">
      <w:start w:val="1"/>
      <w:numFmt w:val="bullet"/>
      <w:lvlText w:val=""/>
      <w:lvlJc w:val="left"/>
      <w:pPr>
        <w:ind w:left="720" w:hanging="360"/>
      </w:pPr>
      <w:rPr>
        <w:rFonts w:ascii="Symbol" w:hAnsi="Symbol" w:hint="default"/>
      </w:rPr>
    </w:lvl>
    <w:lvl w:ilvl="1" w:tplc="58CAB138">
      <w:start w:val="1"/>
      <w:numFmt w:val="bullet"/>
      <w:lvlText w:val="o"/>
      <w:lvlJc w:val="left"/>
      <w:pPr>
        <w:ind w:left="1440" w:hanging="360"/>
      </w:pPr>
      <w:rPr>
        <w:rFonts w:ascii="Courier New" w:hAnsi="Courier New" w:hint="default"/>
      </w:rPr>
    </w:lvl>
    <w:lvl w:ilvl="2" w:tplc="26AC042A">
      <w:start w:val="1"/>
      <w:numFmt w:val="bullet"/>
      <w:lvlText w:val=""/>
      <w:lvlJc w:val="left"/>
      <w:pPr>
        <w:ind w:left="2160" w:hanging="360"/>
      </w:pPr>
      <w:rPr>
        <w:rFonts w:ascii="Wingdings" w:hAnsi="Wingdings" w:hint="default"/>
      </w:rPr>
    </w:lvl>
    <w:lvl w:ilvl="3" w:tplc="0F406C12">
      <w:start w:val="1"/>
      <w:numFmt w:val="bullet"/>
      <w:lvlText w:val=""/>
      <w:lvlJc w:val="left"/>
      <w:pPr>
        <w:ind w:left="2880" w:hanging="360"/>
      </w:pPr>
      <w:rPr>
        <w:rFonts w:ascii="Symbol" w:hAnsi="Symbol" w:hint="default"/>
      </w:rPr>
    </w:lvl>
    <w:lvl w:ilvl="4" w:tplc="6C0CA24E">
      <w:start w:val="1"/>
      <w:numFmt w:val="bullet"/>
      <w:lvlText w:val="o"/>
      <w:lvlJc w:val="left"/>
      <w:pPr>
        <w:ind w:left="3600" w:hanging="360"/>
      </w:pPr>
      <w:rPr>
        <w:rFonts w:ascii="Courier New" w:hAnsi="Courier New" w:hint="default"/>
      </w:rPr>
    </w:lvl>
    <w:lvl w:ilvl="5" w:tplc="0FD84944">
      <w:start w:val="1"/>
      <w:numFmt w:val="bullet"/>
      <w:lvlText w:val=""/>
      <w:lvlJc w:val="left"/>
      <w:pPr>
        <w:ind w:left="4320" w:hanging="360"/>
      </w:pPr>
      <w:rPr>
        <w:rFonts w:ascii="Wingdings" w:hAnsi="Wingdings" w:hint="default"/>
      </w:rPr>
    </w:lvl>
    <w:lvl w:ilvl="6" w:tplc="3806C144">
      <w:start w:val="1"/>
      <w:numFmt w:val="bullet"/>
      <w:lvlText w:val=""/>
      <w:lvlJc w:val="left"/>
      <w:pPr>
        <w:ind w:left="5040" w:hanging="360"/>
      </w:pPr>
      <w:rPr>
        <w:rFonts w:ascii="Symbol" w:hAnsi="Symbol" w:hint="default"/>
      </w:rPr>
    </w:lvl>
    <w:lvl w:ilvl="7" w:tplc="05E456A6">
      <w:start w:val="1"/>
      <w:numFmt w:val="bullet"/>
      <w:lvlText w:val="o"/>
      <w:lvlJc w:val="left"/>
      <w:pPr>
        <w:ind w:left="5760" w:hanging="360"/>
      </w:pPr>
      <w:rPr>
        <w:rFonts w:ascii="Courier New" w:hAnsi="Courier New" w:hint="default"/>
      </w:rPr>
    </w:lvl>
    <w:lvl w:ilvl="8" w:tplc="837EF20A">
      <w:start w:val="1"/>
      <w:numFmt w:val="bullet"/>
      <w:lvlText w:val=""/>
      <w:lvlJc w:val="left"/>
      <w:pPr>
        <w:ind w:left="6480" w:hanging="360"/>
      </w:pPr>
      <w:rPr>
        <w:rFonts w:ascii="Wingdings" w:hAnsi="Wingdings" w:hint="default"/>
      </w:rPr>
    </w:lvl>
  </w:abstractNum>
  <w:abstractNum w:abstractNumId="13"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614F148"/>
    <w:multiLevelType w:val="hybridMultilevel"/>
    <w:tmpl w:val="FFFFFFFF"/>
    <w:lvl w:ilvl="0" w:tplc="A9C22B00">
      <w:start w:val="1"/>
      <w:numFmt w:val="bullet"/>
      <w:lvlText w:val=""/>
      <w:lvlJc w:val="left"/>
      <w:pPr>
        <w:ind w:left="720" w:hanging="360"/>
      </w:pPr>
      <w:rPr>
        <w:rFonts w:ascii="Symbol" w:hAnsi="Symbol" w:hint="default"/>
      </w:rPr>
    </w:lvl>
    <w:lvl w:ilvl="1" w:tplc="2D0ECEF6">
      <w:start w:val="1"/>
      <w:numFmt w:val="bullet"/>
      <w:lvlText w:val="o"/>
      <w:lvlJc w:val="left"/>
      <w:pPr>
        <w:ind w:left="1440" w:hanging="360"/>
      </w:pPr>
      <w:rPr>
        <w:rFonts w:ascii="Courier New" w:hAnsi="Courier New" w:hint="default"/>
      </w:rPr>
    </w:lvl>
    <w:lvl w:ilvl="2" w:tplc="3EA6B5DE">
      <w:start w:val="1"/>
      <w:numFmt w:val="bullet"/>
      <w:lvlText w:val=""/>
      <w:lvlJc w:val="left"/>
      <w:pPr>
        <w:ind w:left="2160" w:hanging="360"/>
      </w:pPr>
      <w:rPr>
        <w:rFonts w:ascii="Wingdings" w:hAnsi="Wingdings" w:hint="default"/>
      </w:rPr>
    </w:lvl>
    <w:lvl w:ilvl="3" w:tplc="7FE26244">
      <w:start w:val="1"/>
      <w:numFmt w:val="bullet"/>
      <w:lvlText w:val=""/>
      <w:lvlJc w:val="left"/>
      <w:pPr>
        <w:ind w:left="2880" w:hanging="360"/>
      </w:pPr>
      <w:rPr>
        <w:rFonts w:ascii="Symbol" w:hAnsi="Symbol" w:hint="default"/>
      </w:rPr>
    </w:lvl>
    <w:lvl w:ilvl="4" w:tplc="697062EA">
      <w:start w:val="1"/>
      <w:numFmt w:val="bullet"/>
      <w:lvlText w:val="o"/>
      <w:lvlJc w:val="left"/>
      <w:pPr>
        <w:ind w:left="3600" w:hanging="360"/>
      </w:pPr>
      <w:rPr>
        <w:rFonts w:ascii="Courier New" w:hAnsi="Courier New" w:hint="default"/>
      </w:rPr>
    </w:lvl>
    <w:lvl w:ilvl="5" w:tplc="1F729B6E">
      <w:start w:val="1"/>
      <w:numFmt w:val="bullet"/>
      <w:lvlText w:val=""/>
      <w:lvlJc w:val="left"/>
      <w:pPr>
        <w:ind w:left="4320" w:hanging="360"/>
      </w:pPr>
      <w:rPr>
        <w:rFonts w:ascii="Wingdings" w:hAnsi="Wingdings" w:hint="default"/>
      </w:rPr>
    </w:lvl>
    <w:lvl w:ilvl="6" w:tplc="5F780E5C">
      <w:start w:val="1"/>
      <w:numFmt w:val="bullet"/>
      <w:lvlText w:val=""/>
      <w:lvlJc w:val="left"/>
      <w:pPr>
        <w:ind w:left="5040" w:hanging="360"/>
      </w:pPr>
      <w:rPr>
        <w:rFonts w:ascii="Symbol" w:hAnsi="Symbol" w:hint="default"/>
      </w:rPr>
    </w:lvl>
    <w:lvl w:ilvl="7" w:tplc="6590CD0A">
      <w:start w:val="1"/>
      <w:numFmt w:val="bullet"/>
      <w:lvlText w:val="o"/>
      <w:lvlJc w:val="left"/>
      <w:pPr>
        <w:ind w:left="5760" w:hanging="360"/>
      </w:pPr>
      <w:rPr>
        <w:rFonts w:ascii="Courier New" w:hAnsi="Courier New" w:hint="default"/>
      </w:rPr>
    </w:lvl>
    <w:lvl w:ilvl="8" w:tplc="818E981C">
      <w:start w:val="1"/>
      <w:numFmt w:val="bullet"/>
      <w:lvlText w:val=""/>
      <w:lvlJc w:val="left"/>
      <w:pPr>
        <w:ind w:left="6480" w:hanging="360"/>
      </w:pPr>
      <w:rPr>
        <w:rFonts w:ascii="Wingdings" w:hAnsi="Wingdings" w:hint="default"/>
      </w:rPr>
    </w:lvl>
  </w:abstractNum>
  <w:abstractNum w:abstractNumId="15" w15:restartNumberingAfterBreak="0">
    <w:nsid w:val="3946134B"/>
    <w:multiLevelType w:val="hybridMultilevel"/>
    <w:tmpl w:val="FFFFFFFF"/>
    <w:lvl w:ilvl="0" w:tplc="A1B2BE08">
      <w:start w:val="1"/>
      <w:numFmt w:val="bullet"/>
      <w:lvlText w:val=""/>
      <w:lvlJc w:val="left"/>
      <w:pPr>
        <w:ind w:left="720" w:hanging="360"/>
      </w:pPr>
      <w:rPr>
        <w:rFonts w:ascii="Symbol" w:hAnsi="Symbol" w:hint="default"/>
      </w:rPr>
    </w:lvl>
    <w:lvl w:ilvl="1" w:tplc="C86096BC">
      <w:start w:val="1"/>
      <w:numFmt w:val="bullet"/>
      <w:lvlText w:val="o"/>
      <w:lvlJc w:val="left"/>
      <w:pPr>
        <w:ind w:left="1440" w:hanging="360"/>
      </w:pPr>
      <w:rPr>
        <w:rFonts w:ascii="Courier New" w:hAnsi="Courier New" w:hint="default"/>
      </w:rPr>
    </w:lvl>
    <w:lvl w:ilvl="2" w:tplc="5540F036">
      <w:start w:val="1"/>
      <w:numFmt w:val="bullet"/>
      <w:lvlText w:val=""/>
      <w:lvlJc w:val="left"/>
      <w:pPr>
        <w:ind w:left="2160" w:hanging="360"/>
      </w:pPr>
      <w:rPr>
        <w:rFonts w:ascii="Wingdings" w:hAnsi="Wingdings" w:hint="default"/>
      </w:rPr>
    </w:lvl>
    <w:lvl w:ilvl="3" w:tplc="FDC63B8C">
      <w:start w:val="1"/>
      <w:numFmt w:val="bullet"/>
      <w:lvlText w:val=""/>
      <w:lvlJc w:val="left"/>
      <w:pPr>
        <w:ind w:left="2880" w:hanging="360"/>
      </w:pPr>
      <w:rPr>
        <w:rFonts w:ascii="Symbol" w:hAnsi="Symbol" w:hint="default"/>
      </w:rPr>
    </w:lvl>
    <w:lvl w:ilvl="4" w:tplc="B66CC27E">
      <w:start w:val="1"/>
      <w:numFmt w:val="bullet"/>
      <w:lvlText w:val="o"/>
      <w:lvlJc w:val="left"/>
      <w:pPr>
        <w:ind w:left="3600" w:hanging="360"/>
      </w:pPr>
      <w:rPr>
        <w:rFonts w:ascii="Courier New" w:hAnsi="Courier New" w:hint="default"/>
      </w:rPr>
    </w:lvl>
    <w:lvl w:ilvl="5" w:tplc="DB2CDB1C">
      <w:start w:val="1"/>
      <w:numFmt w:val="bullet"/>
      <w:lvlText w:val=""/>
      <w:lvlJc w:val="left"/>
      <w:pPr>
        <w:ind w:left="4320" w:hanging="360"/>
      </w:pPr>
      <w:rPr>
        <w:rFonts w:ascii="Wingdings" w:hAnsi="Wingdings" w:hint="default"/>
      </w:rPr>
    </w:lvl>
    <w:lvl w:ilvl="6" w:tplc="56626272">
      <w:start w:val="1"/>
      <w:numFmt w:val="bullet"/>
      <w:lvlText w:val=""/>
      <w:lvlJc w:val="left"/>
      <w:pPr>
        <w:ind w:left="5040" w:hanging="360"/>
      </w:pPr>
      <w:rPr>
        <w:rFonts w:ascii="Symbol" w:hAnsi="Symbol" w:hint="default"/>
      </w:rPr>
    </w:lvl>
    <w:lvl w:ilvl="7" w:tplc="06DEC6FC">
      <w:start w:val="1"/>
      <w:numFmt w:val="bullet"/>
      <w:lvlText w:val="o"/>
      <w:lvlJc w:val="left"/>
      <w:pPr>
        <w:ind w:left="5760" w:hanging="360"/>
      </w:pPr>
      <w:rPr>
        <w:rFonts w:ascii="Courier New" w:hAnsi="Courier New" w:hint="default"/>
      </w:rPr>
    </w:lvl>
    <w:lvl w:ilvl="8" w:tplc="4A200D96">
      <w:start w:val="1"/>
      <w:numFmt w:val="bullet"/>
      <w:lvlText w:val=""/>
      <w:lvlJc w:val="left"/>
      <w:pPr>
        <w:ind w:left="6480" w:hanging="360"/>
      </w:pPr>
      <w:rPr>
        <w:rFonts w:ascii="Wingdings" w:hAnsi="Wingdings" w:hint="default"/>
      </w:rPr>
    </w:lvl>
  </w:abstractNum>
  <w:abstractNum w:abstractNumId="16"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0" w15:restartNumberingAfterBreak="0">
    <w:nsid w:val="4D5ED7D8"/>
    <w:multiLevelType w:val="hybridMultilevel"/>
    <w:tmpl w:val="FFFFFFFF"/>
    <w:lvl w:ilvl="0" w:tplc="59D82532">
      <w:start w:val="1"/>
      <w:numFmt w:val="bullet"/>
      <w:lvlText w:val=""/>
      <w:lvlJc w:val="left"/>
      <w:pPr>
        <w:ind w:left="720" w:hanging="360"/>
      </w:pPr>
      <w:rPr>
        <w:rFonts w:ascii="Symbol" w:hAnsi="Symbol" w:hint="default"/>
      </w:rPr>
    </w:lvl>
    <w:lvl w:ilvl="1" w:tplc="43C0A374">
      <w:start w:val="1"/>
      <w:numFmt w:val="bullet"/>
      <w:lvlText w:val="o"/>
      <w:lvlJc w:val="left"/>
      <w:pPr>
        <w:ind w:left="1440" w:hanging="360"/>
      </w:pPr>
      <w:rPr>
        <w:rFonts w:ascii="Courier New" w:hAnsi="Courier New" w:hint="default"/>
      </w:rPr>
    </w:lvl>
    <w:lvl w:ilvl="2" w:tplc="31504CEA">
      <w:start w:val="1"/>
      <w:numFmt w:val="bullet"/>
      <w:lvlText w:val=""/>
      <w:lvlJc w:val="left"/>
      <w:pPr>
        <w:ind w:left="2160" w:hanging="360"/>
      </w:pPr>
      <w:rPr>
        <w:rFonts w:ascii="Wingdings" w:hAnsi="Wingdings" w:hint="default"/>
      </w:rPr>
    </w:lvl>
    <w:lvl w:ilvl="3" w:tplc="321A94C8">
      <w:start w:val="1"/>
      <w:numFmt w:val="bullet"/>
      <w:lvlText w:val=""/>
      <w:lvlJc w:val="left"/>
      <w:pPr>
        <w:ind w:left="2880" w:hanging="360"/>
      </w:pPr>
      <w:rPr>
        <w:rFonts w:ascii="Symbol" w:hAnsi="Symbol" w:hint="default"/>
      </w:rPr>
    </w:lvl>
    <w:lvl w:ilvl="4" w:tplc="2F8090AE">
      <w:start w:val="1"/>
      <w:numFmt w:val="bullet"/>
      <w:lvlText w:val="o"/>
      <w:lvlJc w:val="left"/>
      <w:pPr>
        <w:ind w:left="3600" w:hanging="360"/>
      </w:pPr>
      <w:rPr>
        <w:rFonts w:ascii="Courier New" w:hAnsi="Courier New" w:hint="default"/>
      </w:rPr>
    </w:lvl>
    <w:lvl w:ilvl="5" w:tplc="CDDE35C6">
      <w:start w:val="1"/>
      <w:numFmt w:val="bullet"/>
      <w:lvlText w:val=""/>
      <w:lvlJc w:val="left"/>
      <w:pPr>
        <w:ind w:left="4320" w:hanging="360"/>
      </w:pPr>
      <w:rPr>
        <w:rFonts w:ascii="Wingdings" w:hAnsi="Wingdings" w:hint="default"/>
      </w:rPr>
    </w:lvl>
    <w:lvl w:ilvl="6" w:tplc="3E6C4A18">
      <w:start w:val="1"/>
      <w:numFmt w:val="bullet"/>
      <w:lvlText w:val=""/>
      <w:lvlJc w:val="left"/>
      <w:pPr>
        <w:ind w:left="5040" w:hanging="360"/>
      </w:pPr>
      <w:rPr>
        <w:rFonts w:ascii="Symbol" w:hAnsi="Symbol" w:hint="default"/>
      </w:rPr>
    </w:lvl>
    <w:lvl w:ilvl="7" w:tplc="F536DCCC">
      <w:start w:val="1"/>
      <w:numFmt w:val="bullet"/>
      <w:lvlText w:val="o"/>
      <w:lvlJc w:val="left"/>
      <w:pPr>
        <w:ind w:left="5760" w:hanging="360"/>
      </w:pPr>
      <w:rPr>
        <w:rFonts w:ascii="Courier New" w:hAnsi="Courier New" w:hint="default"/>
      </w:rPr>
    </w:lvl>
    <w:lvl w:ilvl="8" w:tplc="2B667308">
      <w:start w:val="1"/>
      <w:numFmt w:val="bullet"/>
      <w:lvlText w:val=""/>
      <w:lvlJc w:val="left"/>
      <w:pPr>
        <w:ind w:left="6480" w:hanging="360"/>
      </w:pPr>
      <w:rPr>
        <w:rFonts w:ascii="Wingdings" w:hAnsi="Wingdings" w:hint="default"/>
      </w:rPr>
    </w:lvl>
  </w:abstractNum>
  <w:abstractNum w:abstractNumId="21"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D1C543F"/>
    <w:multiLevelType w:val="hybridMultilevel"/>
    <w:tmpl w:val="FFFFFFFF"/>
    <w:lvl w:ilvl="0" w:tplc="0178B32C">
      <w:start w:val="1"/>
      <w:numFmt w:val="bullet"/>
      <w:lvlText w:val=""/>
      <w:lvlJc w:val="left"/>
      <w:pPr>
        <w:ind w:left="720" w:hanging="360"/>
      </w:pPr>
      <w:rPr>
        <w:rFonts w:ascii="Symbol" w:hAnsi="Symbol" w:hint="default"/>
      </w:rPr>
    </w:lvl>
    <w:lvl w:ilvl="1" w:tplc="2674BB6A">
      <w:start w:val="1"/>
      <w:numFmt w:val="bullet"/>
      <w:lvlText w:val="o"/>
      <w:lvlJc w:val="left"/>
      <w:pPr>
        <w:ind w:left="1440" w:hanging="360"/>
      </w:pPr>
      <w:rPr>
        <w:rFonts w:ascii="Courier New" w:hAnsi="Courier New" w:hint="default"/>
      </w:rPr>
    </w:lvl>
    <w:lvl w:ilvl="2" w:tplc="5DF268F8">
      <w:start w:val="1"/>
      <w:numFmt w:val="bullet"/>
      <w:lvlText w:val=""/>
      <w:lvlJc w:val="left"/>
      <w:pPr>
        <w:ind w:left="2160" w:hanging="360"/>
      </w:pPr>
      <w:rPr>
        <w:rFonts w:ascii="Wingdings" w:hAnsi="Wingdings" w:hint="default"/>
      </w:rPr>
    </w:lvl>
    <w:lvl w:ilvl="3" w:tplc="513861F2">
      <w:start w:val="1"/>
      <w:numFmt w:val="bullet"/>
      <w:lvlText w:val=""/>
      <w:lvlJc w:val="left"/>
      <w:pPr>
        <w:ind w:left="2880" w:hanging="360"/>
      </w:pPr>
      <w:rPr>
        <w:rFonts w:ascii="Symbol" w:hAnsi="Symbol" w:hint="default"/>
      </w:rPr>
    </w:lvl>
    <w:lvl w:ilvl="4" w:tplc="FA2E5052">
      <w:start w:val="1"/>
      <w:numFmt w:val="bullet"/>
      <w:lvlText w:val="o"/>
      <w:lvlJc w:val="left"/>
      <w:pPr>
        <w:ind w:left="3600" w:hanging="360"/>
      </w:pPr>
      <w:rPr>
        <w:rFonts w:ascii="Courier New" w:hAnsi="Courier New" w:hint="default"/>
      </w:rPr>
    </w:lvl>
    <w:lvl w:ilvl="5" w:tplc="EF36879A">
      <w:start w:val="1"/>
      <w:numFmt w:val="bullet"/>
      <w:lvlText w:val=""/>
      <w:lvlJc w:val="left"/>
      <w:pPr>
        <w:ind w:left="4320" w:hanging="360"/>
      </w:pPr>
      <w:rPr>
        <w:rFonts w:ascii="Wingdings" w:hAnsi="Wingdings" w:hint="default"/>
      </w:rPr>
    </w:lvl>
    <w:lvl w:ilvl="6" w:tplc="C2B64D9C">
      <w:start w:val="1"/>
      <w:numFmt w:val="bullet"/>
      <w:lvlText w:val=""/>
      <w:lvlJc w:val="left"/>
      <w:pPr>
        <w:ind w:left="5040" w:hanging="360"/>
      </w:pPr>
      <w:rPr>
        <w:rFonts w:ascii="Symbol" w:hAnsi="Symbol" w:hint="default"/>
      </w:rPr>
    </w:lvl>
    <w:lvl w:ilvl="7" w:tplc="AAAC16BE">
      <w:start w:val="1"/>
      <w:numFmt w:val="bullet"/>
      <w:lvlText w:val="o"/>
      <w:lvlJc w:val="left"/>
      <w:pPr>
        <w:ind w:left="5760" w:hanging="360"/>
      </w:pPr>
      <w:rPr>
        <w:rFonts w:ascii="Courier New" w:hAnsi="Courier New" w:hint="default"/>
      </w:rPr>
    </w:lvl>
    <w:lvl w:ilvl="8" w:tplc="C270BC14">
      <w:start w:val="1"/>
      <w:numFmt w:val="bullet"/>
      <w:lvlText w:val=""/>
      <w:lvlJc w:val="left"/>
      <w:pPr>
        <w:ind w:left="6480" w:hanging="360"/>
      </w:pPr>
      <w:rPr>
        <w:rFonts w:ascii="Wingdings" w:hAnsi="Wingdings" w:hint="default"/>
      </w:rPr>
    </w:lvl>
  </w:abstractNum>
  <w:abstractNum w:abstractNumId="26"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BCF9F8E"/>
    <w:multiLevelType w:val="hybridMultilevel"/>
    <w:tmpl w:val="FFFFFFFF"/>
    <w:lvl w:ilvl="0" w:tplc="9D58D856">
      <w:start w:val="1"/>
      <w:numFmt w:val="bullet"/>
      <w:lvlText w:val=""/>
      <w:lvlJc w:val="left"/>
      <w:pPr>
        <w:ind w:left="720" w:hanging="360"/>
      </w:pPr>
      <w:rPr>
        <w:rFonts w:ascii="Symbol" w:hAnsi="Symbol" w:hint="default"/>
      </w:rPr>
    </w:lvl>
    <w:lvl w:ilvl="1" w:tplc="E72E5238">
      <w:start w:val="1"/>
      <w:numFmt w:val="bullet"/>
      <w:lvlText w:val="o"/>
      <w:lvlJc w:val="left"/>
      <w:pPr>
        <w:ind w:left="1440" w:hanging="360"/>
      </w:pPr>
      <w:rPr>
        <w:rFonts w:ascii="Courier New" w:hAnsi="Courier New" w:hint="default"/>
      </w:rPr>
    </w:lvl>
    <w:lvl w:ilvl="2" w:tplc="A83ECA1E">
      <w:start w:val="1"/>
      <w:numFmt w:val="bullet"/>
      <w:lvlText w:val=""/>
      <w:lvlJc w:val="left"/>
      <w:pPr>
        <w:ind w:left="2160" w:hanging="360"/>
      </w:pPr>
      <w:rPr>
        <w:rFonts w:ascii="Wingdings" w:hAnsi="Wingdings" w:hint="default"/>
      </w:rPr>
    </w:lvl>
    <w:lvl w:ilvl="3" w:tplc="86668A38">
      <w:start w:val="1"/>
      <w:numFmt w:val="bullet"/>
      <w:lvlText w:val=""/>
      <w:lvlJc w:val="left"/>
      <w:pPr>
        <w:ind w:left="2880" w:hanging="360"/>
      </w:pPr>
      <w:rPr>
        <w:rFonts w:ascii="Symbol" w:hAnsi="Symbol" w:hint="default"/>
      </w:rPr>
    </w:lvl>
    <w:lvl w:ilvl="4" w:tplc="F9FA7246">
      <w:start w:val="1"/>
      <w:numFmt w:val="bullet"/>
      <w:lvlText w:val="o"/>
      <w:lvlJc w:val="left"/>
      <w:pPr>
        <w:ind w:left="3600" w:hanging="360"/>
      </w:pPr>
      <w:rPr>
        <w:rFonts w:ascii="Courier New" w:hAnsi="Courier New" w:hint="default"/>
      </w:rPr>
    </w:lvl>
    <w:lvl w:ilvl="5" w:tplc="5FFA7392">
      <w:start w:val="1"/>
      <w:numFmt w:val="bullet"/>
      <w:lvlText w:val=""/>
      <w:lvlJc w:val="left"/>
      <w:pPr>
        <w:ind w:left="4320" w:hanging="360"/>
      </w:pPr>
      <w:rPr>
        <w:rFonts w:ascii="Wingdings" w:hAnsi="Wingdings" w:hint="default"/>
      </w:rPr>
    </w:lvl>
    <w:lvl w:ilvl="6" w:tplc="2AEC052E">
      <w:start w:val="1"/>
      <w:numFmt w:val="bullet"/>
      <w:lvlText w:val=""/>
      <w:lvlJc w:val="left"/>
      <w:pPr>
        <w:ind w:left="5040" w:hanging="360"/>
      </w:pPr>
      <w:rPr>
        <w:rFonts w:ascii="Symbol" w:hAnsi="Symbol" w:hint="default"/>
      </w:rPr>
    </w:lvl>
    <w:lvl w:ilvl="7" w:tplc="22BAA6F8">
      <w:start w:val="1"/>
      <w:numFmt w:val="bullet"/>
      <w:lvlText w:val="o"/>
      <w:lvlJc w:val="left"/>
      <w:pPr>
        <w:ind w:left="5760" w:hanging="360"/>
      </w:pPr>
      <w:rPr>
        <w:rFonts w:ascii="Courier New" w:hAnsi="Courier New" w:hint="default"/>
      </w:rPr>
    </w:lvl>
    <w:lvl w:ilvl="8" w:tplc="1598BD86">
      <w:start w:val="1"/>
      <w:numFmt w:val="bullet"/>
      <w:lvlText w:val=""/>
      <w:lvlJc w:val="left"/>
      <w:pPr>
        <w:ind w:left="6480" w:hanging="360"/>
      </w:pPr>
      <w:rPr>
        <w:rFonts w:ascii="Wingdings" w:hAnsi="Wingdings" w:hint="default"/>
      </w:rPr>
    </w:lvl>
  </w:abstractNum>
  <w:abstractNum w:abstractNumId="32"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52F6FE7"/>
    <w:multiLevelType w:val="hybridMultilevel"/>
    <w:tmpl w:val="61D4760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5" w15:restartNumberingAfterBreak="0">
    <w:nsid w:val="760F60A7"/>
    <w:multiLevelType w:val="hybridMultilevel"/>
    <w:tmpl w:val="6568A570"/>
    <w:lvl w:ilvl="0" w:tplc="BAAE2FAC">
      <w:start w:val="1"/>
      <w:numFmt w:val="lowerRoman"/>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6"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29848830">
    <w:abstractNumId w:val="15"/>
  </w:num>
  <w:num w:numId="2" w16cid:durableId="1852792878">
    <w:abstractNumId w:val="25"/>
  </w:num>
  <w:num w:numId="3" w16cid:durableId="1871255770">
    <w:abstractNumId w:val="0"/>
  </w:num>
  <w:num w:numId="4" w16cid:durableId="1246068362">
    <w:abstractNumId w:val="12"/>
  </w:num>
  <w:num w:numId="5" w16cid:durableId="1891571600">
    <w:abstractNumId w:val="9"/>
  </w:num>
  <w:num w:numId="6" w16cid:durableId="380372517">
    <w:abstractNumId w:val="31"/>
  </w:num>
  <w:num w:numId="7" w16cid:durableId="1245649776">
    <w:abstractNumId w:val="14"/>
  </w:num>
  <w:num w:numId="8" w16cid:durableId="2079787342">
    <w:abstractNumId w:val="20"/>
  </w:num>
  <w:num w:numId="9" w16cid:durableId="502823346">
    <w:abstractNumId w:val="2"/>
  </w:num>
  <w:num w:numId="10" w16cid:durableId="1985348842">
    <w:abstractNumId w:val="17"/>
  </w:num>
  <w:num w:numId="11" w16cid:durableId="1818951905">
    <w:abstractNumId w:val="6"/>
  </w:num>
  <w:num w:numId="12" w16cid:durableId="1573852261">
    <w:abstractNumId w:val="30"/>
  </w:num>
  <w:num w:numId="13" w16cid:durableId="1824354167">
    <w:abstractNumId w:val="32"/>
  </w:num>
  <w:num w:numId="14" w16cid:durableId="2054188534">
    <w:abstractNumId w:val="21"/>
  </w:num>
  <w:num w:numId="15" w16cid:durableId="1107045907">
    <w:abstractNumId w:val="11"/>
  </w:num>
  <w:num w:numId="16" w16cid:durableId="1770807538">
    <w:abstractNumId w:val="22"/>
  </w:num>
  <w:num w:numId="17" w16cid:durableId="383409423">
    <w:abstractNumId w:val="4"/>
  </w:num>
  <w:num w:numId="18" w16cid:durableId="1768117906">
    <w:abstractNumId w:val="29"/>
  </w:num>
  <w:num w:numId="19" w16cid:durableId="948199177">
    <w:abstractNumId w:val="8"/>
  </w:num>
  <w:num w:numId="20" w16cid:durableId="632640383">
    <w:abstractNumId w:val="16"/>
  </w:num>
  <w:num w:numId="21" w16cid:durableId="973217539">
    <w:abstractNumId w:val="26"/>
  </w:num>
  <w:num w:numId="22" w16cid:durableId="1993369373">
    <w:abstractNumId w:val="28"/>
  </w:num>
  <w:num w:numId="23" w16cid:durableId="734860053">
    <w:abstractNumId w:val="36"/>
  </w:num>
  <w:num w:numId="24" w16cid:durableId="699161961">
    <w:abstractNumId w:val="27"/>
  </w:num>
  <w:num w:numId="25" w16cid:durableId="1915045922">
    <w:abstractNumId w:val="18"/>
  </w:num>
  <w:num w:numId="26" w16cid:durableId="395058570">
    <w:abstractNumId w:val="13"/>
  </w:num>
  <w:num w:numId="27" w16cid:durableId="937448017">
    <w:abstractNumId w:val="24"/>
  </w:num>
  <w:num w:numId="28" w16cid:durableId="460852733">
    <w:abstractNumId w:val="33"/>
  </w:num>
  <w:num w:numId="29" w16cid:durableId="1528180615">
    <w:abstractNumId w:val="3"/>
  </w:num>
  <w:num w:numId="30" w16cid:durableId="107755517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329168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8173907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9883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18335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172824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99181859">
    <w:abstractNumId w:val="5"/>
  </w:num>
  <w:num w:numId="37" w16cid:durableId="515652240">
    <w:abstractNumId w:val="7"/>
  </w:num>
  <w:num w:numId="38" w16cid:durableId="177185081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lly Lewis">
    <w15:presenceInfo w15:providerId="None" w15:userId="Milly Lewis"/>
  </w15:person>
  <w15:person w15:author="Guidance">
    <w15:presenceInfo w15:providerId="None" w15:userId="Guida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258"/>
    <w:rsid w:val="00001E89"/>
    <w:rsid w:val="0001641F"/>
    <w:rsid w:val="00036196"/>
    <w:rsid w:val="000404AA"/>
    <w:rsid w:val="00041899"/>
    <w:rsid w:val="00043548"/>
    <w:rsid w:val="00050444"/>
    <w:rsid w:val="0005154B"/>
    <w:rsid w:val="00051A89"/>
    <w:rsid w:val="00054F28"/>
    <w:rsid w:val="00056DC8"/>
    <w:rsid w:val="000578AC"/>
    <w:rsid w:val="00060B91"/>
    <w:rsid w:val="000616C4"/>
    <w:rsid w:val="00061AE9"/>
    <w:rsid w:val="00063424"/>
    <w:rsid w:val="00081C53"/>
    <w:rsid w:val="0008350A"/>
    <w:rsid w:val="00084406"/>
    <w:rsid w:val="000847C8"/>
    <w:rsid w:val="00087D60"/>
    <w:rsid w:val="000911D2"/>
    <w:rsid w:val="0009272F"/>
    <w:rsid w:val="00093E36"/>
    <w:rsid w:val="000B05F0"/>
    <w:rsid w:val="000B513F"/>
    <w:rsid w:val="000B66ED"/>
    <w:rsid w:val="000C1784"/>
    <w:rsid w:val="000D25D8"/>
    <w:rsid w:val="000D2F6C"/>
    <w:rsid w:val="000D3673"/>
    <w:rsid w:val="000D5C05"/>
    <w:rsid w:val="000D61EF"/>
    <w:rsid w:val="000D74DF"/>
    <w:rsid w:val="000E18C2"/>
    <w:rsid w:val="000E2957"/>
    <w:rsid w:val="000E6646"/>
    <w:rsid w:val="000E7929"/>
    <w:rsid w:val="000F0E64"/>
    <w:rsid w:val="000F26AE"/>
    <w:rsid w:val="000F4D3F"/>
    <w:rsid w:val="000F5F87"/>
    <w:rsid w:val="000F7116"/>
    <w:rsid w:val="00101024"/>
    <w:rsid w:val="001011B1"/>
    <w:rsid w:val="0010265F"/>
    <w:rsid w:val="00113FCB"/>
    <w:rsid w:val="00114732"/>
    <w:rsid w:val="0011629F"/>
    <w:rsid w:val="00120C1E"/>
    <w:rsid w:val="001243A6"/>
    <w:rsid w:val="001359B3"/>
    <w:rsid w:val="0014503B"/>
    <w:rsid w:val="00153022"/>
    <w:rsid w:val="00161EBD"/>
    <w:rsid w:val="00163500"/>
    <w:rsid w:val="001654DE"/>
    <w:rsid w:val="00165A7D"/>
    <w:rsid w:val="00165E9B"/>
    <w:rsid w:val="00170B88"/>
    <w:rsid w:val="0017158C"/>
    <w:rsid w:val="00172C15"/>
    <w:rsid w:val="00180ECC"/>
    <w:rsid w:val="00186B89"/>
    <w:rsid w:val="0018775F"/>
    <w:rsid w:val="001929C7"/>
    <w:rsid w:val="001960B5"/>
    <w:rsid w:val="001A10AC"/>
    <w:rsid w:val="001A24A2"/>
    <w:rsid w:val="001A56FD"/>
    <w:rsid w:val="001B0EC3"/>
    <w:rsid w:val="001B67BB"/>
    <w:rsid w:val="001B7BC4"/>
    <w:rsid w:val="001C1817"/>
    <w:rsid w:val="001C731C"/>
    <w:rsid w:val="001D05D0"/>
    <w:rsid w:val="001D3D81"/>
    <w:rsid w:val="001D5118"/>
    <w:rsid w:val="001D52B4"/>
    <w:rsid w:val="001D6FA3"/>
    <w:rsid w:val="001D71BE"/>
    <w:rsid w:val="001E1568"/>
    <w:rsid w:val="001E22EA"/>
    <w:rsid w:val="001E2D15"/>
    <w:rsid w:val="001E62A5"/>
    <w:rsid w:val="001F2C94"/>
    <w:rsid w:val="001F55D8"/>
    <w:rsid w:val="00200103"/>
    <w:rsid w:val="00201813"/>
    <w:rsid w:val="0020775B"/>
    <w:rsid w:val="00211F18"/>
    <w:rsid w:val="00212E1F"/>
    <w:rsid w:val="0021749E"/>
    <w:rsid w:val="00222E79"/>
    <w:rsid w:val="00223C7B"/>
    <w:rsid w:val="00224793"/>
    <w:rsid w:val="002254FD"/>
    <w:rsid w:val="00243D34"/>
    <w:rsid w:val="00244818"/>
    <w:rsid w:val="00244B63"/>
    <w:rsid w:val="00251E4A"/>
    <w:rsid w:val="00254874"/>
    <w:rsid w:val="00261D90"/>
    <w:rsid w:val="00264B3F"/>
    <w:rsid w:val="0026532F"/>
    <w:rsid w:val="0026734E"/>
    <w:rsid w:val="00270BA6"/>
    <w:rsid w:val="00270EB2"/>
    <w:rsid w:val="00270F36"/>
    <w:rsid w:val="002716EB"/>
    <w:rsid w:val="002729E3"/>
    <w:rsid w:val="00277006"/>
    <w:rsid w:val="00287DB7"/>
    <w:rsid w:val="00294408"/>
    <w:rsid w:val="002A238B"/>
    <w:rsid w:val="002A3717"/>
    <w:rsid w:val="002A426E"/>
    <w:rsid w:val="002A5369"/>
    <w:rsid w:val="002B17F9"/>
    <w:rsid w:val="002B3D9E"/>
    <w:rsid w:val="002B4F3A"/>
    <w:rsid w:val="002C03E1"/>
    <w:rsid w:val="002C44EC"/>
    <w:rsid w:val="002C7437"/>
    <w:rsid w:val="002C78F6"/>
    <w:rsid w:val="002D28DB"/>
    <w:rsid w:val="002D65C2"/>
    <w:rsid w:val="002E330D"/>
    <w:rsid w:val="002E74B2"/>
    <w:rsid w:val="002F2733"/>
    <w:rsid w:val="003011FF"/>
    <w:rsid w:val="003017F4"/>
    <w:rsid w:val="0030382B"/>
    <w:rsid w:val="00327060"/>
    <w:rsid w:val="00332DFE"/>
    <w:rsid w:val="003332D9"/>
    <w:rsid w:val="00337740"/>
    <w:rsid w:val="0034456B"/>
    <w:rsid w:val="003469DE"/>
    <w:rsid w:val="00346A99"/>
    <w:rsid w:val="003470D5"/>
    <w:rsid w:val="00356BEC"/>
    <w:rsid w:val="003616D4"/>
    <w:rsid w:val="0036337D"/>
    <w:rsid w:val="003647DA"/>
    <w:rsid w:val="00371258"/>
    <w:rsid w:val="003721A6"/>
    <w:rsid w:val="00373651"/>
    <w:rsid w:val="0039436B"/>
    <w:rsid w:val="003A00A7"/>
    <w:rsid w:val="003A0208"/>
    <w:rsid w:val="003A330D"/>
    <w:rsid w:val="003C41A8"/>
    <w:rsid w:val="003D13EB"/>
    <w:rsid w:val="003D47EA"/>
    <w:rsid w:val="003D6D55"/>
    <w:rsid w:val="003E3162"/>
    <w:rsid w:val="003F7C8D"/>
    <w:rsid w:val="00403201"/>
    <w:rsid w:val="00407886"/>
    <w:rsid w:val="004128D4"/>
    <w:rsid w:val="004162CB"/>
    <w:rsid w:val="00422534"/>
    <w:rsid w:val="00423A09"/>
    <w:rsid w:val="00437253"/>
    <w:rsid w:val="00437C60"/>
    <w:rsid w:val="00444E7E"/>
    <w:rsid w:val="00470B5B"/>
    <w:rsid w:val="00470CA5"/>
    <w:rsid w:val="00470FE1"/>
    <w:rsid w:val="00475435"/>
    <w:rsid w:val="00486A97"/>
    <w:rsid w:val="0049281A"/>
    <w:rsid w:val="00494910"/>
    <w:rsid w:val="004A0EF3"/>
    <w:rsid w:val="004A0F7D"/>
    <w:rsid w:val="004A1380"/>
    <w:rsid w:val="004A45A2"/>
    <w:rsid w:val="004A6C31"/>
    <w:rsid w:val="004B0932"/>
    <w:rsid w:val="004B0B53"/>
    <w:rsid w:val="004B2DC2"/>
    <w:rsid w:val="004B767D"/>
    <w:rsid w:val="004C20BF"/>
    <w:rsid w:val="004C38D2"/>
    <w:rsid w:val="004C39E3"/>
    <w:rsid w:val="004D12C6"/>
    <w:rsid w:val="004D7B86"/>
    <w:rsid w:val="004E402B"/>
    <w:rsid w:val="004E7484"/>
    <w:rsid w:val="004F10E6"/>
    <w:rsid w:val="004F2462"/>
    <w:rsid w:val="004F369A"/>
    <w:rsid w:val="004F4375"/>
    <w:rsid w:val="004F4CC4"/>
    <w:rsid w:val="00510045"/>
    <w:rsid w:val="00513DBF"/>
    <w:rsid w:val="00514EE2"/>
    <w:rsid w:val="00514EED"/>
    <w:rsid w:val="00517106"/>
    <w:rsid w:val="0052061F"/>
    <w:rsid w:val="005216D1"/>
    <w:rsid w:val="00521979"/>
    <w:rsid w:val="005310F4"/>
    <w:rsid w:val="00533E50"/>
    <w:rsid w:val="005345CD"/>
    <w:rsid w:val="00540807"/>
    <w:rsid w:val="005426B0"/>
    <w:rsid w:val="005464E8"/>
    <w:rsid w:val="005529CA"/>
    <w:rsid w:val="00552DD7"/>
    <w:rsid w:val="00555B1C"/>
    <w:rsid w:val="00556F2E"/>
    <w:rsid w:val="005603D9"/>
    <w:rsid w:val="00560F3A"/>
    <w:rsid w:val="005615C8"/>
    <w:rsid w:val="00564462"/>
    <w:rsid w:val="00566ABB"/>
    <w:rsid w:val="0056792D"/>
    <w:rsid w:val="005705A0"/>
    <w:rsid w:val="005764EC"/>
    <w:rsid w:val="005766CB"/>
    <w:rsid w:val="005776B2"/>
    <w:rsid w:val="00582F31"/>
    <w:rsid w:val="00583DF8"/>
    <w:rsid w:val="00590ED9"/>
    <w:rsid w:val="00591634"/>
    <w:rsid w:val="00592099"/>
    <w:rsid w:val="00593CC1"/>
    <w:rsid w:val="0059567B"/>
    <w:rsid w:val="00596764"/>
    <w:rsid w:val="005A4A0D"/>
    <w:rsid w:val="005A4F34"/>
    <w:rsid w:val="005B778B"/>
    <w:rsid w:val="005C221F"/>
    <w:rsid w:val="005C29AD"/>
    <w:rsid w:val="005C34DD"/>
    <w:rsid w:val="005C388B"/>
    <w:rsid w:val="005C5ED9"/>
    <w:rsid w:val="005D1101"/>
    <w:rsid w:val="005D6AE2"/>
    <w:rsid w:val="005E188C"/>
    <w:rsid w:val="005E1FBD"/>
    <w:rsid w:val="005E262E"/>
    <w:rsid w:val="005E3456"/>
    <w:rsid w:val="005E4F54"/>
    <w:rsid w:val="005F11A9"/>
    <w:rsid w:val="005F4C45"/>
    <w:rsid w:val="005F7701"/>
    <w:rsid w:val="0060367A"/>
    <w:rsid w:val="00604BFB"/>
    <w:rsid w:val="00604C97"/>
    <w:rsid w:val="00614E7D"/>
    <w:rsid w:val="00616962"/>
    <w:rsid w:val="006219D8"/>
    <w:rsid w:val="006277ED"/>
    <w:rsid w:val="006319A4"/>
    <w:rsid w:val="006362E1"/>
    <w:rsid w:val="006423C4"/>
    <w:rsid w:val="00644FFB"/>
    <w:rsid w:val="00651F05"/>
    <w:rsid w:val="0065298C"/>
    <w:rsid w:val="006533F7"/>
    <w:rsid w:val="00657C0A"/>
    <w:rsid w:val="00657D3D"/>
    <w:rsid w:val="00660863"/>
    <w:rsid w:val="0066491C"/>
    <w:rsid w:val="00665DD2"/>
    <w:rsid w:val="00667055"/>
    <w:rsid w:val="0067064B"/>
    <w:rsid w:val="00680B62"/>
    <w:rsid w:val="00684E9A"/>
    <w:rsid w:val="00690116"/>
    <w:rsid w:val="00690D22"/>
    <w:rsid w:val="006953BB"/>
    <w:rsid w:val="00696A5C"/>
    <w:rsid w:val="006A26E6"/>
    <w:rsid w:val="006A46D4"/>
    <w:rsid w:val="006B1697"/>
    <w:rsid w:val="006C072F"/>
    <w:rsid w:val="006C0B0E"/>
    <w:rsid w:val="006C2553"/>
    <w:rsid w:val="006C258E"/>
    <w:rsid w:val="006C30BD"/>
    <w:rsid w:val="006D212A"/>
    <w:rsid w:val="006F1EF7"/>
    <w:rsid w:val="006F2180"/>
    <w:rsid w:val="006F27D8"/>
    <w:rsid w:val="00700A31"/>
    <w:rsid w:val="0070195A"/>
    <w:rsid w:val="00702E4E"/>
    <w:rsid w:val="00713BED"/>
    <w:rsid w:val="00714E8E"/>
    <w:rsid w:val="0071600C"/>
    <w:rsid w:val="00716992"/>
    <w:rsid w:val="007174B5"/>
    <w:rsid w:val="007216FB"/>
    <w:rsid w:val="00727AF5"/>
    <w:rsid w:val="0073047B"/>
    <w:rsid w:val="007338E3"/>
    <w:rsid w:val="00737726"/>
    <w:rsid w:val="00740090"/>
    <w:rsid w:val="007446AB"/>
    <w:rsid w:val="00751E50"/>
    <w:rsid w:val="00756C77"/>
    <w:rsid w:val="00764293"/>
    <w:rsid w:val="00766FB0"/>
    <w:rsid w:val="007702E6"/>
    <w:rsid w:val="00771DE2"/>
    <w:rsid w:val="007746D8"/>
    <w:rsid w:val="00784122"/>
    <w:rsid w:val="007861E0"/>
    <w:rsid w:val="00786FAE"/>
    <w:rsid w:val="007933CC"/>
    <w:rsid w:val="00795251"/>
    <w:rsid w:val="007A770E"/>
    <w:rsid w:val="007B493A"/>
    <w:rsid w:val="007B497D"/>
    <w:rsid w:val="007B5008"/>
    <w:rsid w:val="007B6C9C"/>
    <w:rsid w:val="007C6430"/>
    <w:rsid w:val="007D6C8E"/>
    <w:rsid w:val="007E3EC8"/>
    <w:rsid w:val="007E760E"/>
    <w:rsid w:val="007F1286"/>
    <w:rsid w:val="007F1ACF"/>
    <w:rsid w:val="007F3E9F"/>
    <w:rsid w:val="007F7778"/>
    <w:rsid w:val="00800D0D"/>
    <w:rsid w:val="0080290C"/>
    <w:rsid w:val="00812A45"/>
    <w:rsid w:val="00820EAF"/>
    <w:rsid w:val="00833FC9"/>
    <w:rsid w:val="00836119"/>
    <w:rsid w:val="00836223"/>
    <w:rsid w:val="00836C21"/>
    <w:rsid w:val="00840929"/>
    <w:rsid w:val="008441B9"/>
    <w:rsid w:val="008519EE"/>
    <w:rsid w:val="0086104C"/>
    <w:rsid w:val="008619D8"/>
    <w:rsid w:val="008631B5"/>
    <w:rsid w:val="00863991"/>
    <w:rsid w:val="008652B4"/>
    <w:rsid w:val="00866060"/>
    <w:rsid w:val="00875558"/>
    <w:rsid w:val="008759D5"/>
    <w:rsid w:val="008767E3"/>
    <w:rsid w:val="00877A04"/>
    <w:rsid w:val="008837C4"/>
    <w:rsid w:val="00885BAE"/>
    <w:rsid w:val="008867A1"/>
    <w:rsid w:val="008905D8"/>
    <w:rsid w:val="0089138F"/>
    <w:rsid w:val="00891A77"/>
    <w:rsid w:val="00891E6C"/>
    <w:rsid w:val="008978F6"/>
    <w:rsid w:val="008A1657"/>
    <w:rsid w:val="008A582B"/>
    <w:rsid w:val="008A6EC8"/>
    <w:rsid w:val="008B1B52"/>
    <w:rsid w:val="008B1CE9"/>
    <w:rsid w:val="008B5413"/>
    <w:rsid w:val="008B5FA4"/>
    <w:rsid w:val="008C1FEA"/>
    <w:rsid w:val="008C4898"/>
    <w:rsid w:val="008D2BD4"/>
    <w:rsid w:val="008D6D38"/>
    <w:rsid w:val="008E0179"/>
    <w:rsid w:val="008E1078"/>
    <w:rsid w:val="008E13FB"/>
    <w:rsid w:val="008E2468"/>
    <w:rsid w:val="008E3D3F"/>
    <w:rsid w:val="008E4C75"/>
    <w:rsid w:val="008F0CED"/>
    <w:rsid w:val="008F19A7"/>
    <w:rsid w:val="008F19B4"/>
    <w:rsid w:val="008F6B2A"/>
    <w:rsid w:val="008F7B0F"/>
    <w:rsid w:val="009027DA"/>
    <w:rsid w:val="00903D12"/>
    <w:rsid w:val="00903EBA"/>
    <w:rsid w:val="00910115"/>
    <w:rsid w:val="00910D3F"/>
    <w:rsid w:val="009112D8"/>
    <w:rsid w:val="0091783A"/>
    <w:rsid w:val="00922BD0"/>
    <w:rsid w:val="00923426"/>
    <w:rsid w:val="009258FA"/>
    <w:rsid w:val="0092758C"/>
    <w:rsid w:val="00931925"/>
    <w:rsid w:val="00932A8E"/>
    <w:rsid w:val="00936098"/>
    <w:rsid w:val="009446C6"/>
    <w:rsid w:val="009456D1"/>
    <w:rsid w:val="00950875"/>
    <w:rsid w:val="00951276"/>
    <w:rsid w:val="009514B0"/>
    <w:rsid w:val="00952CE5"/>
    <w:rsid w:val="00954E46"/>
    <w:rsid w:val="00964553"/>
    <w:rsid w:val="00966DF4"/>
    <w:rsid w:val="00972B27"/>
    <w:rsid w:val="00973D5A"/>
    <w:rsid w:val="00975A35"/>
    <w:rsid w:val="009765EA"/>
    <w:rsid w:val="00982FBE"/>
    <w:rsid w:val="009850A7"/>
    <w:rsid w:val="00993950"/>
    <w:rsid w:val="00995A52"/>
    <w:rsid w:val="009A206C"/>
    <w:rsid w:val="009A26E5"/>
    <w:rsid w:val="009A7732"/>
    <w:rsid w:val="009B06EB"/>
    <w:rsid w:val="009B0AD1"/>
    <w:rsid w:val="009B23BB"/>
    <w:rsid w:val="009B3507"/>
    <w:rsid w:val="009C0CDD"/>
    <w:rsid w:val="009C1156"/>
    <w:rsid w:val="009C29E3"/>
    <w:rsid w:val="009C36B4"/>
    <w:rsid w:val="009C52A3"/>
    <w:rsid w:val="009D3CD2"/>
    <w:rsid w:val="009D5402"/>
    <w:rsid w:val="009D57EB"/>
    <w:rsid w:val="009D6930"/>
    <w:rsid w:val="009E49AA"/>
    <w:rsid w:val="009E5216"/>
    <w:rsid w:val="009F09A3"/>
    <w:rsid w:val="00A01EA6"/>
    <w:rsid w:val="00A03471"/>
    <w:rsid w:val="00A06929"/>
    <w:rsid w:val="00A07A78"/>
    <w:rsid w:val="00A11D21"/>
    <w:rsid w:val="00A1200C"/>
    <w:rsid w:val="00A132B4"/>
    <w:rsid w:val="00A13B16"/>
    <w:rsid w:val="00A14136"/>
    <w:rsid w:val="00A24464"/>
    <w:rsid w:val="00A25779"/>
    <w:rsid w:val="00A25D09"/>
    <w:rsid w:val="00A3267F"/>
    <w:rsid w:val="00A35A30"/>
    <w:rsid w:val="00A407B0"/>
    <w:rsid w:val="00A40E3F"/>
    <w:rsid w:val="00A43F55"/>
    <w:rsid w:val="00A551E6"/>
    <w:rsid w:val="00A57385"/>
    <w:rsid w:val="00A659EF"/>
    <w:rsid w:val="00A664C0"/>
    <w:rsid w:val="00A70AD0"/>
    <w:rsid w:val="00A74296"/>
    <w:rsid w:val="00A747AE"/>
    <w:rsid w:val="00A74A94"/>
    <w:rsid w:val="00A74E36"/>
    <w:rsid w:val="00A76164"/>
    <w:rsid w:val="00A76DAC"/>
    <w:rsid w:val="00A77ED8"/>
    <w:rsid w:val="00A812C4"/>
    <w:rsid w:val="00A82D2E"/>
    <w:rsid w:val="00A82FA1"/>
    <w:rsid w:val="00A83239"/>
    <w:rsid w:val="00A85057"/>
    <w:rsid w:val="00A8564A"/>
    <w:rsid w:val="00AA58AE"/>
    <w:rsid w:val="00AB1535"/>
    <w:rsid w:val="00AB42F4"/>
    <w:rsid w:val="00AB432E"/>
    <w:rsid w:val="00AC067A"/>
    <w:rsid w:val="00AC1063"/>
    <w:rsid w:val="00AC777A"/>
    <w:rsid w:val="00AD16EA"/>
    <w:rsid w:val="00AD6D90"/>
    <w:rsid w:val="00AE04BA"/>
    <w:rsid w:val="00AE0C39"/>
    <w:rsid w:val="00AE19B5"/>
    <w:rsid w:val="00AE1E56"/>
    <w:rsid w:val="00AE3043"/>
    <w:rsid w:val="00AE3BAD"/>
    <w:rsid w:val="00AE3CAA"/>
    <w:rsid w:val="00AE46F6"/>
    <w:rsid w:val="00AE6502"/>
    <w:rsid w:val="00AE657B"/>
    <w:rsid w:val="00AE7E16"/>
    <w:rsid w:val="00AF01CC"/>
    <w:rsid w:val="00AF0BDD"/>
    <w:rsid w:val="00AF6A2B"/>
    <w:rsid w:val="00B0763A"/>
    <w:rsid w:val="00B10316"/>
    <w:rsid w:val="00B113C3"/>
    <w:rsid w:val="00B14EBC"/>
    <w:rsid w:val="00B162D4"/>
    <w:rsid w:val="00B21122"/>
    <w:rsid w:val="00B2143A"/>
    <w:rsid w:val="00B21C62"/>
    <w:rsid w:val="00B23FCB"/>
    <w:rsid w:val="00B33DC3"/>
    <w:rsid w:val="00B405AD"/>
    <w:rsid w:val="00B418C3"/>
    <w:rsid w:val="00B41F6C"/>
    <w:rsid w:val="00B44C61"/>
    <w:rsid w:val="00B45987"/>
    <w:rsid w:val="00B509A3"/>
    <w:rsid w:val="00B531A8"/>
    <w:rsid w:val="00B553DB"/>
    <w:rsid w:val="00B554B1"/>
    <w:rsid w:val="00B6361F"/>
    <w:rsid w:val="00B65F80"/>
    <w:rsid w:val="00B67596"/>
    <w:rsid w:val="00B67630"/>
    <w:rsid w:val="00B7116D"/>
    <w:rsid w:val="00B72663"/>
    <w:rsid w:val="00B77A5A"/>
    <w:rsid w:val="00B85154"/>
    <w:rsid w:val="00B8556D"/>
    <w:rsid w:val="00B91BAD"/>
    <w:rsid w:val="00B91F46"/>
    <w:rsid w:val="00B9422D"/>
    <w:rsid w:val="00B948C8"/>
    <w:rsid w:val="00B9770C"/>
    <w:rsid w:val="00BA02A5"/>
    <w:rsid w:val="00BA2E88"/>
    <w:rsid w:val="00BA440E"/>
    <w:rsid w:val="00BA6453"/>
    <w:rsid w:val="00BB0196"/>
    <w:rsid w:val="00BC51C8"/>
    <w:rsid w:val="00BD0A43"/>
    <w:rsid w:val="00BD0ED2"/>
    <w:rsid w:val="00BD3E26"/>
    <w:rsid w:val="00BD6374"/>
    <w:rsid w:val="00BD7D9F"/>
    <w:rsid w:val="00BE0981"/>
    <w:rsid w:val="00BE213C"/>
    <w:rsid w:val="00BE5F38"/>
    <w:rsid w:val="00BE6E10"/>
    <w:rsid w:val="00C02D56"/>
    <w:rsid w:val="00C030E2"/>
    <w:rsid w:val="00C05CB0"/>
    <w:rsid w:val="00C06160"/>
    <w:rsid w:val="00C06491"/>
    <w:rsid w:val="00C16287"/>
    <w:rsid w:val="00C16BD8"/>
    <w:rsid w:val="00C20613"/>
    <w:rsid w:val="00C21949"/>
    <w:rsid w:val="00C2197C"/>
    <w:rsid w:val="00C222E7"/>
    <w:rsid w:val="00C27F89"/>
    <w:rsid w:val="00C3241B"/>
    <w:rsid w:val="00C33D59"/>
    <w:rsid w:val="00C3561E"/>
    <w:rsid w:val="00C360FF"/>
    <w:rsid w:val="00C43F6D"/>
    <w:rsid w:val="00C52EC0"/>
    <w:rsid w:val="00C53337"/>
    <w:rsid w:val="00C54B1B"/>
    <w:rsid w:val="00C637FC"/>
    <w:rsid w:val="00C842EE"/>
    <w:rsid w:val="00C86CE0"/>
    <w:rsid w:val="00C92E92"/>
    <w:rsid w:val="00CA0875"/>
    <w:rsid w:val="00CA5691"/>
    <w:rsid w:val="00CA7D4A"/>
    <w:rsid w:val="00CB3913"/>
    <w:rsid w:val="00CB6A53"/>
    <w:rsid w:val="00CC5D94"/>
    <w:rsid w:val="00CC6916"/>
    <w:rsid w:val="00CC69B0"/>
    <w:rsid w:val="00CC7ABC"/>
    <w:rsid w:val="00CD0E2E"/>
    <w:rsid w:val="00CD0E32"/>
    <w:rsid w:val="00CD466F"/>
    <w:rsid w:val="00CE5D52"/>
    <w:rsid w:val="00CE6F55"/>
    <w:rsid w:val="00CF6F13"/>
    <w:rsid w:val="00D0178A"/>
    <w:rsid w:val="00D0392D"/>
    <w:rsid w:val="00D042E7"/>
    <w:rsid w:val="00D0594B"/>
    <w:rsid w:val="00D112CA"/>
    <w:rsid w:val="00D1347E"/>
    <w:rsid w:val="00D160ED"/>
    <w:rsid w:val="00D16700"/>
    <w:rsid w:val="00D20E29"/>
    <w:rsid w:val="00D24FEC"/>
    <w:rsid w:val="00D3031A"/>
    <w:rsid w:val="00D34CB9"/>
    <w:rsid w:val="00D66808"/>
    <w:rsid w:val="00D71862"/>
    <w:rsid w:val="00D83902"/>
    <w:rsid w:val="00DA6C38"/>
    <w:rsid w:val="00DA7948"/>
    <w:rsid w:val="00DB0BF2"/>
    <w:rsid w:val="00DB0E3D"/>
    <w:rsid w:val="00DB116D"/>
    <w:rsid w:val="00DB1489"/>
    <w:rsid w:val="00DB2549"/>
    <w:rsid w:val="00DC08EC"/>
    <w:rsid w:val="00DC1364"/>
    <w:rsid w:val="00DC2DEB"/>
    <w:rsid w:val="00DC39DC"/>
    <w:rsid w:val="00DC7757"/>
    <w:rsid w:val="00DD5A24"/>
    <w:rsid w:val="00DE2FE8"/>
    <w:rsid w:val="00DF2437"/>
    <w:rsid w:val="00E018D1"/>
    <w:rsid w:val="00E02400"/>
    <w:rsid w:val="00E024B5"/>
    <w:rsid w:val="00E02DC4"/>
    <w:rsid w:val="00E0319F"/>
    <w:rsid w:val="00E04D91"/>
    <w:rsid w:val="00E11875"/>
    <w:rsid w:val="00E177D4"/>
    <w:rsid w:val="00E22836"/>
    <w:rsid w:val="00E22C11"/>
    <w:rsid w:val="00E25158"/>
    <w:rsid w:val="00E277C2"/>
    <w:rsid w:val="00E30390"/>
    <w:rsid w:val="00E32767"/>
    <w:rsid w:val="00E41D6E"/>
    <w:rsid w:val="00E43130"/>
    <w:rsid w:val="00E4467A"/>
    <w:rsid w:val="00E47B59"/>
    <w:rsid w:val="00E50C1D"/>
    <w:rsid w:val="00E52308"/>
    <w:rsid w:val="00E54BEE"/>
    <w:rsid w:val="00E54C15"/>
    <w:rsid w:val="00E55782"/>
    <w:rsid w:val="00E608BB"/>
    <w:rsid w:val="00E6107E"/>
    <w:rsid w:val="00E670E8"/>
    <w:rsid w:val="00E70251"/>
    <w:rsid w:val="00E71DE6"/>
    <w:rsid w:val="00E826BE"/>
    <w:rsid w:val="00E82792"/>
    <w:rsid w:val="00E83EC6"/>
    <w:rsid w:val="00EA0DFC"/>
    <w:rsid w:val="00EB13E2"/>
    <w:rsid w:val="00EB7561"/>
    <w:rsid w:val="00EC31CF"/>
    <w:rsid w:val="00EC45F5"/>
    <w:rsid w:val="00EC68D0"/>
    <w:rsid w:val="00EC7FAE"/>
    <w:rsid w:val="00ED02E5"/>
    <w:rsid w:val="00EF2555"/>
    <w:rsid w:val="00EF286D"/>
    <w:rsid w:val="00EF4571"/>
    <w:rsid w:val="00EF5FB7"/>
    <w:rsid w:val="00F03711"/>
    <w:rsid w:val="00F109CC"/>
    <w:rsid w:val="00F1276A"/>
    <w:rsid w:val="00F16AD9"/>
    <w:rsid w:val="00F16C3F"/>
    <w:rsid w:val="00F324DA"/>
    <w:rsid w:val="00F33D4D"/>
    <w:rsid w:val="00F36416"/>
    <w:rsid w:val="00F42DAD"/>
    <w:rsid w:val="00F43F94"/>
    <w:rsid w:val="00F44CB8"/>
    <w:rsid w:val="00F464CC"/>
    <w:rsid w:val="00F475CC"/>
    <w:rsid w:val="00F5326E"/>
    <w:rsid w:val="00F6208D"/>
    <w:rsid w:val="00F63AB1"/>
    <w:rsid w:val="00F64477"/>
    <w:rsid w:val="00F6575D"/>
    <w:rsid w:val="00F67A13"/>
    <w:rsid w:val="00F71302"/>
    <w:rsid w:val="00F72D54"/>
    <w:rsid w:val="00F7435F"/>
    <w:rsid w:val="00F82FEA"/>
    <w:rsid w:val="00F83C09"/>
    <w:rsid w:val="00F85788"/>
    <w:rsid w:val="00F85B45"/>
    <w:rsid w:val="00F9077C"/>
    <w:rsid w:val="00F947C6"/>
    <w:rsid w:val="00FA5675"/>
    <w:rsid w:val="00FB064F"/>
    <w:rsid w:val="00FB107D"/>
    <w:rsid w:val="00FB1255"/>
    <w:rsid w:val="00FB14C2"/>
    <w:rsid w:val="00FB3B25"/>
    <w:rsid w:val="00FB3E56"/>
    <w:rsid w:val="00FB5A3B"/>
    <w:rsid w:val="00FB6789"/>
    <w:rsid w:val="00FC7012"/>
    <w:rsid w:val="00FD60FB"/>
    <w:rsid w:val="00FD70E6"/>
    <w:rsid w:val="00FE1AA8"/>
    <w:rsid w:val="00FE2967"/>
    <w:rsid w:val="00FE318E"/>
    <w:rsid w:val="00FF1894"/>
    <w:rsid w:val="00FF5F1A"/>
    <w:rsid w:val="00FF65EA"/>
    <w:rsid w:val="00FF6E6E"/>
    <w:rsid w:val="019EF232"/>
    <w:rsid w:val="0295CAC1"/>
    <w:rsid w:val="0405C751"/>
    <w:rsid w:val="08A5F8B7"/>
    <w:rsid w:val="0AF47E3A"/>
    <w:rsid w:val="0B824764"/>
    <w:rsid w:val="0C5CF825"/>
    <w:rsid w:val="0DF692C7"/>
    <w:rsid w:val="0E23A174"/>
    <w:rsid w:val="0E332EC8"/>
    <w:rsid w:val="11AB148D"/>
    <w:rsid w:val="1206C79A"/>
    <w:rsid w:val="14F4A444"/>
    <w:rsid w:val="153F183D"/>
    <w:rsid w:val="1569CB5A"/>
    <w:rsid w:val="17D8562F"/>
    <w:rsid w:val="1B11C929"/>
    <w:rsid w:val="1C1696A3"/>
    <w:rsid w:val="1CE87AA7"/>
    <w:rsid w:val="1FAEF15F"/>
    <w:rsid w:val="1FC36DB8"/>
    <w:rsid w:val="23D888DE"/>
    <w:rsid w:val="2890692C"/>
    <w:rsid w:val="2929166D"/>
    <w:rsid w:val="2A80A5E6"/>
    <w:rsid w:val="2BFB9805"/>
    <w:rsid w:val="2F065E3E"/>
    <w:rsid w:val="3026C419"/>
    <w:rsid w:val="33A2A55C"/>
    <w:rsid w:val="34C6DEC6"/>
    <w:rsid w:val="34D1CBE2"/>
    <w:rsid w:val="3726EB28"/>
    <w:rsid w:val="3739CEC6"/>
    <w:rsid w:val="3830132C"/>
    <w:rsid w:val="39B25AFD"/>
    <w:rsid w:val="3B0B6A7D"/>
    <w:rsid w:val="3B558B70"/>
    <w:rsid w:val="3BAA8BC6"/>
    <w:rsid w:val="3C31D41A"/>
    <w:rsid w:val="3FEADA65"/>
    <w:rsid w:val="41773FF4"/>
    <w:rsid w:val="41E5D181"/>
    <w:rsid w:val="43A9ED4A"/>
    <w:rsid w:val="45233307"/>
    <w:rsid w:val="46E3936C"/>
    <w:rsid w:val="48EC1748"/>
    <w:rsid w:val="4C6FB0E5"/>
    <w:rsid w:val="565518FE"/>
    <w:rsid w:val="5AE7628A"/>
    <w:rsid w:val="5BCCB6AD"/>
    <w:rsid w:val="5DD376A7"/>
    <w:rsid w:val="5F0D8E60"/>
    <w:rsid w:val="6115BAF2"/>
    <w:rsid w:val="62CCAD0E"/>
    <w:rsid w:val="6386DE8E"/>
    <w:rsid w:val="64A5A76E"/>
    <w:rsid w:val="64DFEB30"/>
    <w:rsid w:val="65B27437"/>
    <w:rsid w:val="67A70DC7"/>
    <w:rsid w:val="69BAAC17"/>
    <w:rsid w:val="6CA1443B"/>
    <w:rsid w:val="6CDDD95F"/>
    <w:rsid w:val="6CE2C341"/>
    <w:rsid w:val="7082E178"/>
    <w:rsid w:val="70EDFE22"/>
    <w:rsid w:val="723F4312"/>
    <w:rsid w:val="729090B0"/>
    <w:rsid w:val="72B39563"/>
    <w:rsid w:val="75BE17E0"/>
    <w:rsid w:val="7A072CA1"/>
    <w:rsid w:val="7E5A989C"/>
    <w:rsid w:val="7E933F3F"/>
    <w:rsid w:val="7F485400"/>
    <w:rsid w:val="7F63FE0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049DA"/>
  <w15:chartTrackingRefBased/>
  <w15:docId w15:val="{F4B66123-6E70-4DC9-9627-ED287AEEA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rsid w:val="00470B5B"/>
    <w:rPr>
      <w:sz w:val="16"/>
      <w:szCs w:val="16"/>
    </w:rPr>
  </w:style>
  <w:style w:type="paragraph" w:styleId="CommentText">
    <w:name w:val="annotation text"/>
    <w:basedOn w:val="Normal"/>
    <w:link w:val="CommentTextChar"/>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15"/>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F43F94"/>
    <w:pPr>
      <w:tabs>
        <w:tab w:val="right" w:leader="dot" w:pos="9486"/>
      </w:tabs>
      <w:spacing w:after="100"/>
      <w:ind w:left="240"/>
    </w:pPr>
  </w:style>
  <w:style w:type="paragraph" w:styleId="TOC1">
    <w:name w:val="toc 1"/>
    <w:basedOn w:val="Normal"/>
    <w:next w:val="Normal"/>
    <w:autoRedefine/>
    <w:uiPriority w:val="39"/>
    <w:unhideWhenUsed/>
    <w:rsid w:val="00F43F94"/>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styleId="UnresolvedMention">
    <w:name w:val="Unresolved Mention"/>
    <w:basedOn w:val="DefaultParagraphFont"/>
    <w:uiPriority w:val="99"/>
    <w:unhideWhenUsed/>
    <w:rsid w:val="005705A0"/>
    <w:rPr>
      <w:color w:val="605E5C"/>
      <w:shd w:val="clear" w:color="auto" w:fill="E1DFDD"/>
    </w:rPr>
  </w:style>
  <w:style w:type="paragraph" w:customStyle="1" w:styleId="Default">
    <w:name w:val="Default"/>
    <w:basedOn w:val="Normal"/>
    <w:rsid w:val="0E332EC8"/>
    <w:rPr>
      <w:rFonts w:ascii="Arial" w:eastAsiaTheme="minorEastAsia" w:hAnsi="Arial" w:cs="Arial"/>
      <w:color w:val="000000"/>
    </w:rPr>
  </w:style>
  <w:style w:type="character" w:styleId="Mention">
    <w:name w:val="Mention"/>
    <w:basedOn w:val="DefaultParagraphFont"/>
    <w:uiPriority w:val="99"/>
    <w:unhideWhenUsed/>
    <w:rsid w:val="00222E79"/>
    <w:rPr>
      <w:color w:val="2B579A"/>
      <w:shd w:val="clear" w:color="auto" w:fill="E1DFDD"/>
    </w:rPr>
  </w:style>
  <w:style w:type="paragraph" w:styleId="EndnoteText">
    <w:name w:val="endnote text"/>
    <w:basedOn w:val="Normal"/>
    <w:link w:val="EndnoteTextChar"/>
    <w:uiPriority w:val="99"/>
    <w:semiHidden/>
    <w:unhideWhenUsed/>
    <w:rsid w:val="000D2F6C"/>
    <w:pPr>
      <w:spacing w:line="240" w:lineRule="auto"/>
    </w:pPr>
    <w:rPr>
      <w:sz w:val="20"/>
      <w:szCs w:val="20"/>
    </w:rPr>
  </w:style>
  <w:style w:type="character" w:customStyle="1" w:styleId="EndnoteTextChar">
    <w:name w:val="Endnote Text Char"/>
    <w:basedOn w:val="DefaultParagraphFont"/>
    <w:link w:val="EndnoteText"/>
    <w:uiPriority w:val="99"/>
    <w:semiHidden/>
    <w:rsid w:val="000D2F6C"/>
    <w:rPr>
      <w:sz w:val="20"/>
      <w:szCs w:val="20"/>
    </w:rPr>
  </w:style>
  <w:style w:type="character" w:styleId="EndnoteReference">
    <w:name w:val="endnote reference"/>
    <w:basedOn w:val="DefaultParagraphFont"/>
    <w:uiPriority w:val="99"/>
    <w:semiHidden/>
    <w:unhideWhenUsed/>
    <w:rsid w:val="000D2F6C"/>
    <w:rPr>
      <w:vertAlign w:val="superscript"/>
    </w:rPr>
  </w:style>
  <w:style w:type="paragraph" w:customStyle="1" w:styleId="Appendixlevel2">
    <w:name w:val="Appendix level 2"/>
    <w:basedOn w:val="Heading2"/>
    <w:next w:val="Normal"/>
    <w:rsid w:val="00A82FA1"/>
    <w:pPr>
      <w:keepLines w:val="0"/>
      <w:numPr>
        <w:ilvl w:val="1"/>
        <w:numId w:val="36"/>
      </w:numPr>
      <w:tabs>
        <w:tab w:val="clear" w:pos="720"/>
        <w:tab w:val="num" w:pos="360"/>
      </w:tabs>
      <w:spacing w:before="120" w:after="120" w:line="240" w:lineRule="auto"/>
      <w:jc w:val="both"/>
    </w:pPr>
    <w:rPr>
      <w:rFonts w:ascii="Arial" w:eastAsia="Times New Roman" w:hAnsi="Arial" w:cs="Times New Roman"/>
      <w:b w:val="0"/>
      <w:sz w:val="24"/>
      <w:szCs w:val="20"/>
      <w:u w:val="none"/>
    </w:rPr>
  </w:style>
  <w:style w:type="paragraph" w:customStyle="1" w:styleId="Appendixheading2">
    <w:name w:val="Appendix heading 2"/>
    <w:next w:val="Normal"/>
    <w:rsid w:val="00A82FA1"/>
    <w:pPr>
      <w:numPr>
        <w:numId w:val="36"/>
      </w:numPr>
      <w:spacing w:after="120" w:line="240" w:lineRule="auto"/>
    </w:pPr>
    <w:rPr>
      <w:rFonts w:ascii="Arial" w:eastAsia="Times New Roman" w:hAnsi="Arial" w:cs="Times New Roman"/>
      <w:b/>
      <w:noProof/>
      <w:sz w:val="28"/>
      <w:szCs w:val="20"/>
    </w:rPr>
  </w:style>
  <w:style w:type="paragraph" w:customStyle="1" w:styleId="Appendixlevel3">
    <w:name w:val="Appendix level 3"/>
    <w:basedOn w:val="Normal"/>
    <w:rsid w:val="00A82FA1"/>
    <w:pPr>
      <w:numPr>
        <w:ilvl w:val="2"/>
        <w:numId w:val="36"/>
      </w:numPr>
      <w:overflowPunct w:val="0"/>
      <w:autoSpaceDE w:val="0"/>
      <w:autoSpaceDN w:val="0"/>
      <w:adjustRightInd w:val="0"/>
      <w:spacing w:after="120" w:line="240" w:lineRule="auto"/>
      <w:jc w:val="both"/>
      <w:textAlignment w:val="baseline"/>
    </w:pPr>
    <w:rPr>
      <w:rFonts w:ascii="Arial" w:eastAsia="Times New Roman" w:hAnsi="Arial" w:cs="Times New Roman"/>
      <w:szCs w:val="20"/>
    </w:rPr>
  </w:style>
  <w:style w:type="paragraph" w:styleId="PlainText">
    <w:name w:val="Plain Text"/>
    <w:basedOn w:val="Normal"/>
    <w:link w:val="PlainTextChar"/>
    <w:uiPriority w:val="99"/>
    <w:semiHidden/>
    <w:unhideWhenUsed/>
    <w:rsid w:val="00D66808"/>
    <w:pPr>
      <w:spacing w:line="240" w:lineRule="auto"/>
    </w:pPr>
    <w:rPr>
      <w:rFonts w:ascii="Calibri" w:hAnsi="Calibri"/>
      <w:sz w:val="22"/>
      <w:szCs w:val="21"/>
    </w:rPr>
  </w:style>
  <w:style w:type="character" w:customStyle="1" w:styleId="PlainTextChar">
    <w:name w:val="Plain Text Char"/>
    <w:basedOn w:val="DefaultParagraphFont"/>
    <w:link w:val="PlainText"/>
    <w:uiPriority w:val="99"/>
    <w:semiHidden/>
    <w:rsid w:val="00D66808"/>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60436">
      <w:bodyDiv w:val="1"/>
      <w:marLeft w:val="0"/>
      <w:marRight w:val="0"/>
      <w:marTop w:val="0"/>
      <w:marBottom w:val="0"/>
      <w:divBdr>
        <w:top w:val="none" w:sz="0" w:space="0" w:color="auto"/>
        <w:left w:val="none" w:sz="0" w:space="0" w:color="auto"/>
        <w:bottom w:val="none" w:sz="0" w:space="0" w:color="auto"/>
        <w:right w:val="none" w:sz="0" w:space="0" w:color="auto"/>
      </w:divBdr>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217858133">
      <w:bodyDiv w:val="1"/>
      <w:marLeft w:val="0"/>
      <w:marRight w:val="0"/>
      <w:marTop w:val="0"/>
      <w:marBottom w:val="0"/>
      <w:divBdr>
        <w:top w:val="none" w:sz="0" w:space="0" w:color="auto"/>
        <w:left w:val="none" w:sz="0" w:space="0" w:color="auto"/>
        <w:bottom w:val="none" w:sz="0" w:space="0" w:color="auto"/>
        <w:right w:val="none" w:sz="0" w:space="0" w:color="auto"/>
      </w:divBdr>
    </w:div>
    <w:div w:id="319356982">
      <w:bodyDiv w:val="1"/>
      <w:marLeft w:val="0"/>
      <w:marRight w:val="0"/>
      <w:marTop w:val="0"/>
      <w:marBottom w:val="0"/>
      <w:divBdr>
        <w:top w:val="none" w:sz="0" w:space="0" w:color="auto"/>
        <w:left w:val="none" w:sz="0" w:space="0" w:color="auto"/>
        <w:bottom w:val="none" w:sz="0" w:space="0" w:color="auto"/>
        <w:right w:val="none" w:sz="0" w:space="0" w:color="auto"/>
      </w:divBdr>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422802260">
      <w:bodyDiv w:val="1"/>
      <w:marLeft w:val="0"/>
      <w:marRight w:val="0"/>
      <w:marTop w:val="0"/>
      <w:marBottom w:val="0"/>
      <w:divBdr>
        <w:top w:val="none" w:sz="0" w:space="0" w:color="auto"/>
        <w:left w:val="none" w:sz="0" w:space="0" w:color="auto"/>
        <w:bottom w:val="none" w:sz="0" w:space="0" w:color="auto"/>
        <w:right w:val="none" w:sz="0" w:space="0" w:color="auto"/>
      </w:divBdr>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5480465">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706830538">
      <w:bodyDiv w:val="1"/>
      <w:marLeft w:val="0"/>
      <w:marRight w:val="0"/>
      <w:marTop w:val="0"/>
      <w:marBottom w:val="0"/>
      <w:divBdr>
        <w:top w:val="none" w:sz="0" w:space="0" w:color="auto"/>
        <w:left w:val="none" w:sz="0" w:space="0" w:color="auto"/>
        <w:bottom w:val="none" w:sz="0" w:space="0" w:color="auto"/>
        <w:right w:val="none" w:sz="0" w:space="0" w:color="auto"/>
      </w:divBdr>
    </w:div>
    <w:div w:id="746465366">
      <w:bodyDiv w:val="1"/>
      <w:marLeft w:val="0"/>
      <w:marRight w:val="0"/>
      <w:marTop w:val="0"/>
      <w:marBottom w:val="0"/>
      <w:divBdr>
        <w:top w:val="none" w:sz="0" w:space="0" w:color="auto"/>
        <w:left w:val="none" w:sz="0" w:space="0" w:color="auto"/>
        <w:bottom w:val="none" w:sz="0" w:space="0" w:color="auto"/>
        <w:right w:val="none" w:sz="0" w:space="0" w:color="auto"/>
      </w:divBdr>
    </w:div>
    <w:div w:id="812791396">
      <w:bodyDiv w:val="1"/>
      <w:marLeft w:val="0"/>
      <w:marRight w:val="0"/>
      <w:marTop w:val="0"/>
      <w:marBottom w:val="0"/>
      <w:divBdr>
        <w:top w:val="none" w:sz="0" w:space="0" w:color="auto"/>
        <w:left w:val="none" w:sz="0" w:space="0" w:color="auto"/>
        <w:bottom w:val="none" w:sz="0" w:space="0" w:color="auto"/>
        <w:right w:val="none" w:sz="0" w:space="0" w:color="auto"/>
      </w:divBdr>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901869374">
      <w:bodyDiv w:val="1"/>
      <w:marLeft w:val="0"/>
      <w:marRight w:val="0"/>
      <w:marTop w:val="0"/>
      <w:marBottom w:val="0"/>
      <w:divBdr>
        <w:top w:val="none" w:sz="0" w:space="0" w:color="auto"/>
        <w:left w:val="none" w:sz="0" w:space="0" w:color="auto"/>
        <w:bottom w:val="none" w:sz="0" w:space="0" w:color="auto"/>
        <w:right w:val="none" w:sz="0" w:space="0" w:color="auto"/>
      </w:divBdr>
    </w:div>
    <w:div w:id="972295966">
      <w:bodyDiv w:val="1"/>
      <w:marLeft w:val="0"/>
      <w:marRight w:val="0"/>
      <w:marTop w:val="0"/>
      <w:marBottom w:val="0"/>
      <w:divBdr>
        <w:top w:val="none" w:sz="0" w:space="0" w:color="auto"/>
        <w:left w:val="none" w:sz="0" w:space="0" w:color="auto"/>
        <w:bottom w:val="none" w:sz="0" w:space="0" w:color="auto"/>
        <w:right w:val="none" w:sz="0" w:space="0" w:color="auto"/>
      </w:divBdr>
    </w:div>
    <w:div w:id="985355843">
      <w:bodyDiv w:val="1"/>
      <w:marLeft w:val="0"/>
      <w:marRight w:val="0"/>
      <w:marTop w:val="0"/>
      <w:marBottom w:val="0"/>
      <w:divBdr>
        <w:top w:val="none" w:sz="0" w:space="0" w:color="auto"/>
        <w:left w:val="none" w:sz="0" w:space="0" w:color="auto"/>
        <w:bottom w:val="none" w:sz="0" w:space="0" w:color="auto"/>
        <w:right w:val="none" w:sz="0" w:space="0" w:color="auto"/>
      </w:divBdr>
    </w:div>
    <w:div w:id="991908671">
      <w:bodyDiv w:val="1"/>
      <w:marLeft w:val="0"/>
      <w:marRight w:val="0"/>
      <w:marTop w:val="0"/>
      <w:marBottom w:val="0"/>
      <w:divBdr>
        <w:top w:val="none" w:sz="0" w:space="0" w:color="auto"/>
        <w:left w:val="none" w:sz="0" w:space="0" w:color="auto"/>
        <w:bottom w:val="none" w:sz="0" w:space="0" w:color="auto"/>
        <w:right w:val="none" w:sz="0" w:space="0" w:color="auto"/>
      </w:divBdr>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027414163">
      <w:bodyDiv w:val="1"/>
      <w:marLeft w:val="0"/>
      <w:marRight w:val="0"/>
      <w:marTop w:val="0"/>
      <w:marBottom w:val="0"/>
      <w:divBdr>
        <w:top w:val="none" w:sz="0" w:space="0" w:color="auto"/>
        <w:left w:val="none" w:sz="0" w:space="0" w:color="auto"/>
        <w:bottom w:val="none" w:sz="0" w:space="0" w:color="auto"/>
        <w:right w:val="none" w:sz="0" w:space="0" w:color="auto"/>
      </w:divBdr>
    </w:div>
    <w:div w:id="1075130850">
      <w:bodyDiv w:val="1"/>
      <w:marLeft w:val="0"/>
      <w:marRight w:val="0"/>
      <w:marTop w:val="0"/>
      <w:marBottom w:val="0"/>
      <w:divBdr>
        <w:top w:val="none" w:sz="0" w:space="0" w:color="auto"/>
        <w:left w:val="none" w:sz="0" w:space="0" w:color="auto"/>
        <w:bottom w:val="none" w:sz="0" w:space="0" w:color="auto"/>
        <w:right w:val="none" w:sz="0" w:space="0" w:color="auto"/>
      </w:divBdr>
    </w:div>
    <w:div w:id="1132864225">
      <w:bodyDiv w:val="1"/>
      <w:marLeft w:val="0"/>
      <w:marRight w:val="0"/>
      <w:marTop w:val="0"/>
      <w:marBottom w:val="0"/>
      <w:divBdr>
        <w:top w:val="none" w:sz="0" w:space="0" w:color="auto"/>
        <w:left w:val="none" w:sz="0" w:space="0" w:color="auto"/>
        <w:bottom w:val="none" w:sz="0" w:space="0" w:color="auto"/>
        <w:right w:val="none" w:sz="0" w:space="0" w:color="auto"/>
      </w:divBdr>
    </w:div>
    <w:div w:id="1168909039">
      <w:bodyDiv w:val="1"/>
      <w:marLeft w:val="0"/>
      <w:marRight w:val="0"/>
      <w:marTop w:val="0"/>
      <w:marBottom w:val="0"/>
      <w:divBdr>
        <w:top w:val="none" w:sz="0" w:space="0" w:color="auto"/>
        <w:left w:val="none" w:sz="0" w:space="0" w:color="auto"/>
        <w:bottom w:val="none" w:sz="0" w:space="0" w:color="auto"/>
        <w:right w:val="none" w:sz="0" w:space="0" w:color="auto"/>
      </w:divBdr>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34781482">
      <w:bodyDiv w:val="1"/>
      <w:marLeft w:val="0"/>
      <w:marRight w:val="0"/>
      <w:marTop w:val="0"/>
      <w:marBottom w:val="0"/>
      <w:divBdr>
        <w:top w:val="none" w:sz="0" w:space="0" w:color="auto"/>
        <w:left w:val="none" w:sz="0" w:space="0" w:color="auto"/>
        <w:bottom w:val="none" w:sz="0" w:space="0" w:color="auto"/>
        <w:right w:val="none" w:sz="0" w:space="0" w:color="auto"/>
      </w:divBdr>
    </w:div>
    <w:div w:id="1241522567">
      <w:bodyDiv w:val="1"/>
      <w:marLeft w:val="0"/>
      <w:marRight w:val="0"/>
      <w:marTop w:val="0"/>
      <w:marBottom w:val="0"/>
      <w:divBdr>
        <w:top w:val="none" w:sz="0" w:space="0" w:color="auto"/>
        <w:left w:val="none" w:sz="0" w:space="0" w:color="auto"/>
        <w:bottom w:val="none" w:sz="0" w:space="0" w:color="auto"/>
        <w:right w:val="none" w:sz="0" w:space="0" w:color="auto"/>
      </w:divBdr>
    </w:div>
    <w:div w:id="1272011085">
      <w:bodyDiv w:val="1"/>
      <w:marLeft w:val="0"/>
      <w:marRight w:val="0"/>
      <w:marTop w:val="0"/>
      <w:marBottom w:val="0"/>
      <w:divBdr>
        <w:top w:val="none" w:sz="0" w:space="0" w:color="auto"/>
        <w:left w:val="none" w:sz="0" w:space="0" w:color="auto"/>
        <w:bottom w:val="none" w:sz="0" w:space="0" w:color="auto"/>
        <w:right w:val="none" w:sz="0" w:space="0" w:color="auto"/>
      </w:divBdr>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324352744">
      <w:bodyDiv w:val="1"/>
      <w:marLeft w:val="0"/>
      <w:marRight w:val="0"/>
      <w:marTop w:val="0"/>
      <w:marBottom w:val="0"/>
      <w:divBdr>
        <w:top w:val="none" w:sz="0" w:space="0" w:color="auto"/>
        <w:left w:val="none" w:sz="0" w:space="0" w:color="auto"/>
        <w:bottom w:val="none" w:sz="0" w:space="0" w:color="auto"/>
        <w:right w:val="none" w:sz="0" w:space="0" w:color="auto"/>
      </w:divBdr>
    </w:div>
    <w:div w:id="1475756633">
      <w:bodyDiv w:val="1"/>
      <w:marLeft w:val="0"/>
      <w:marRight w:val="0"/>
      <w:marTop w:val="0"/>
      <w:marBottom w:val="0"/>
      <w:divBdr>
        <w:top w:val="none" w:sz="0" w:space="0" w:color="auto"/>
        <w:left w:val="none" w:sz="0" w:space="0" w:color="auto"/>
        <w:bottom w:val="none" w:sz="0" w:space="0" w:color="auto"/>
        <w:right w:val="none" w:sz="0" w:space="0" w:color="auto"/>
      </w:divBdr>
    </w:div>
    <w:div w:id="1501651106">
      <w:bodyDiv w:val="1"/>
      <w:marLeft w:val="0"/>
      <w:marRight w:val="0"/>
      <w:marTop w:val="0"/>
      <w:marBottom w:val="0"/>
      <w:divBdr>
        <w:top w:val="none" w:sz="0" w:space="0" w:color="auto"/>
        <w:left w:val="none" w:sz="0" w:space="0" w:color="auto"/>
        <w:bottom w:val="none" w:sz="0" w:space="0" w:color="auto"/>
        <w:right w:val="none" w:sz="0" w:space="0" w:color="auto"/>
      </w:divBdr>
    </w:div>
    <w:div w:id="1512528073">
      <w:bodyDiv w:val="1"/>
      <w:marLeft w:val="0"/>
      <w:marRight w:val="0"/>
      <w:marTop w:val="0"/>
      <w:marBottom w:val="0"/>
      <w:divBdr>
        <w:top w:val="none" w:sz="0" w:space="0" w:color="auto"/>
        <w:left w:val="none" w:sz="0" w:space="0" w:color="auto"/>
        <w:bottom w:val="none" w:sz="0" w:space="0" w:color="auto"/>
        <w:right w:val="none" w:sz="0" w:space="0" w:color="auto"/>
      </w:divBdr>
    </w:div>
    <w:div w:id="1644848863">
      <w:bodyDiv w:val="1"/>
      <w:marLeft w:val="0"/>
      <w:marRight w:val="0"/>
      <w:marTop w:val="0"/>
      <w:marBottom w:val="0"/>
      <w:divBdr>
        <w:top w:val="none" w:sz="0" w:space="0" w:color="auto"/>
        <w:left w:val="none" w:sz="0" w:space="0" w:color="auto"/>
        <w:bottom w:val="none" w:sz="0" w:space="0" w:color="auto"/>
        <w:right w:val="none" w:sz="0" w:space="0" w:color="auto"/>
      </w:divBdr>
    </w:div>
    <w:div w:id="1650939260">
      <w:bodyDiv w:val="1"/>
      <w:marLeft w:val="0"/>
      <w:marRight w:val="0"/>
      <w:marTop w:val="0"/>
      <w:marBottom w:val="0"/>
      <w:divBdr>
        <w:top w:val="none" w:sz="0" w:space="0" w:color="auto"/>
        <w:left w:val="none" w:sz="0" w:space="0" w:color="auto"/>
        <w:bottom w:val="none" w:sz="0" w:space="0" w:color="auto"/>
        <w:right w:val="none" w:sz="0" w:space="0" w:color="auto"/>
      </w:divBdr>
      <w:divsChild>
        <w:div w:id="1016226312">
          <w:marLeft w:val="0"/>
          <w:marRight w:val="0"/>
          <w:marTop w:val="0"/>
          <w:marBottom w:val="0"/>
          <w:divBdr>
            <w:top w:val="none" w:sz="0" w:space="0" w:color="auto"/>
            <w:left w:val="none" w:sz="0" w:space="0" w:color="auto"/>
            <w:bottom w:val="none" w:sz="0" w:space="0" w:color="auto"/>
            <w:right w:val="none" w:sz="0" w:space="0" w:color="auto"/>
          </w:divBdr>
          <w:divsChild>
            <w:div w:id="107100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670593387">
      <w:bodyDiv w:val="1"/>
      <w:marLeft w:val="0"/>
      <w:marRight w:val="0"/>
      <w:marTop w:val="0"/>
      <w:marBottom w:val="0"/>
      <w:divBdr>
        <w:top w:val="none" w:sz="0" w:space="0" w:color="auto"/>
        <w:left w:val="none" w:sz="0" w:space="0" w:color="auto"/>
        <w:bottom w:val="none" w:sz="0" w:space="0" w:color="auto"/>
        <w:right w:val="none" w:sz="0" w:space="0" w:color="auto"/>
      </w:divBdr>
      <w:divsChild>
        <w:div w:id="1503156553">
          <w:marLeft w:val="0"/>
          <w:marRight w:val="0"/>
          <w:marTop w:val="0"/>
          <w:marBottom w:val="0"/>
          <w:divBdr>
            <w:top w:val="none" w:sz="0" w:space="0" w:color="auto"/>
            <w:left w:val="none" w:sz="0" w:space="0" w:color="auto"/>
            <w:bottom w:val="none" w:sz="0" w:space="0" w:color="auto"/>
            <w:right w:val="none" w:sz="0" w:space="0" w:color="auto"/>
          </w:divBdr>
          <w:divsChild>
            <w:div w:id="17337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760779">
      <w:bodyDiv w:val="1"/>
      <w:marLeft w:val="0"/>
      <w:marRight w:val="0"/>
      <w:marTop w:val="0"/>
      <w:marBottom w:val="0"/>
      <w:divBdr>
        <w:top w:val="none" w:sz="0" w:space="0" w:color="auto"/>
        <w:left w:val="none" w:sz="0" w:space="0" w:color="auto"/>
        <w:bottom w:val="none" w:sz="0" w:space="0" w:color="auto"/>
        <w:right w:val="none" w:sz="0" w:space="0" w:color="auto"/>
      </w:divBdr>
    </w:div>
    <w:div w:id="1832135712">
      <w:bodyDiv w:val="1"/>
      <w:marLeft w:val="0"/>
      <w:marRight w:val="0"/>
      <w:marTop w:val="0"/>
      <w:marBottom w:val="0"/>
      <w:divBdr>
        <w:top w:val="none" w:sz="0" w:space="0" w:color="auto"/>
        <w:left w:val="none" w:sz="0" w:space="0" w:color="auto"/>
        <w:bottom w:val="none" w:sz="0" w:space="0" w:color="auto"/>
        <w:right w:val="none" w:sz="0" w:space="0" w:color="auto"/>
      </w:divBdr>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202894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yperlink" Target="https://www.nationalgrideso.com/industry-information/codes/cusc/modifications/cmp412-cmp398-consequential-charging-modification" TargetMode="External"/><Relationship Id="rId26" Type="http://schemas.openxmlformats.org/officeDocument/2006/relationships/hyperlink" Target="https://eur-lex.europa.eu/legal-content/EN/TXT/?uri=uriserv:OJ.L_.2017.312.01.0054.01.ENG&amp;toc=OJ:L:2017:312:TOC%22" TargetMode="External"/><Relationship Id="rId39"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www.nationalgrideso.com/industry-information/codes/stc/modifications/cm089-implementation-electricity-system-restoration" TargetMode="External"/><Relationship Id="rId34" Type="http://schemas.openxmlformats.org/officeDocument/2006/relationships/hyperlink" Target="https://www.nationalgrideso.com/industry-information/codes/grid-code-old/modifications/gc0156-facilitating-implementation" TargetMode="External"/><Relationship Id="rId7" Type="http://schemas.openxmlformats.org/officeDocument/2006/relationships/settings" Target="settings.xml"/><Relationship Id="rId12" Type="http://schemas.openxmlformats.org/officeDocument/2006/relationships/hyperlink" Target="mailto:box.sqss@nationalgrideso.com" TargetMode="External"/><Relationship Id="rId17" Type="http://schemas.openxmlformats.org/officeDocument/2006/relationships/hyperlink" Target="https://www.nationalgrideso.com/industry-information/codes/cusc/modifications/cmp398-gc0156-cost-recovery-mechanism-cusc-parties" TargetMode="External"/><Relationship Id="rId25" Type="http://schemas.openxmlformats.org/officeDocument/2006/relationships/hyperlink" Target="https://www.ofgem.gov.uk/publications/decision-licence-modifications-facilitate-introduction-electricity-system-restoration-standard" TargetMode="External"/><Relationship Id="rId33" Type="http://schemas.openxmlformats.org/officeDocument/2006/relationships/hyperlink" Target="mailto:box.sqss@nationalgrideso.com" TargetMode="Externa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nationalgrideso.com/industry-information/codes/gc/modifications/gc0156-facilitating-implementation-electricity-system" TargetMode="External"/><Relationship Id="rId20" Type="http://schemas.openxmlformats.org/officeDocument/2006/relationships/hyperlink" Target="https://www.nationalgrideso.com/industry-information/codes/stc/modifications/pm0128-implementation-electricity-system-restoration" TargetMode="External"/><Relationship Id="rId29" Type="http://schemas.openxmlformats.org/officeDocument/2006/relationships/hyperlink" Target="https://www.nationalgrideso.com/industry-information/codes/gc/modifications/gc0128-eu-code-emergency-restoration-requiremen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de.adenola@nationalgrideso.com" TargetMode="External"/><Relationship Id="rId24" Type="http://schemas.openxmlformats.org/officeDocument/2006/relationships/hyperlink" Target="https://www.ofgem.gov.uk/publications/statutory-consultation-licence-amendments-facilitate-introduction-electricity-system-restoration-standard-0" TargetMode="External"/><Relationship Id="rId32" Type="http://schemas.openxmlformats.org/officeDocument/2006/relationships/image" Target="media/image1.png"/><Relationship Id="rId37" Type="http://schemas.openxmlformats.org/officeDocument/2006/relationships/fontTable" Target="fontTable.xml"/><Relationship Id="rId40" Type="http://schemas.openxmlformats.org/officeDocument/2006/relationships/theme" Target="theme/theme1.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hyperlink" Target="https://www.ofgem.gov.uk/publications/consultation-licence-amendments-facilitate-introduction-electricity-system-restoration-standard" TargetMode="External"/><Relationship Id="rId28" Type="http://schemas.openxmlformats.org/officeDocument/2006/relationships/hyperlink" Target="https://www.nationalgrideso.com/industry-information/codes/gc/modifications/gc0127-eu-code-emergency-restoration-requirements"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elexon.co.uk/mod-proposal/p451/" TargetMode="External"/><Relationship Id="rId31" Type="http://schemas.openxmlformats.org/officeDocument/2006/relationships/hyperlink" Target="https://www.nationalgrideso.com/industry-information/codes/gc/modifications/gc0156-facilitating-implementation-electricity-syste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hyperlink" Target="https://www.gov.uk/government/publications/introducing-a-new-electricity-system-restoration-standard" TargetMode="External"/><Relationship Id="rId27" Type="http://schemas.openxmlformats.org/officeDocument/2006/relationships/hyperlink" Target="https://www.nationalgrideso.com/industry-information/codes/gc/modifications/gc0125-eu-code-emergency-restoration-black-start" TargetMode="External"/><Relationship Id="rId30" Type="http://schemas.openxmlformats.org/officeDocument/2006/relationships/hyperlink" Target="https://www.nationalgrideso.com/industry-information/codes/gc/modifications/gc0148-implementation-eu-emergency-and-restoration-code" TargetMode="External"/><Relationship Id="rId35"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legislation.gov.uk/uksi/2019/533/made" TargetMode="External"/><Relationship Id="rId2" Type="http://schemas.openxmlformats.org/officeDocument/2006/relationships/hyperlink" Target="https://www.legislation.gov.uk/eur/2017/2196/contents" TargetMode="External"/><Relationship Id="rId1" Type="http://schemas.openxmlformats.org/officeDocument/2006/relationships/hyperlink" Target="https://www.ofgem.gov.uk/publications/decision-licence-modifications-facilitate-introduction-electricity-system-restoration-standar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y.lewis\National%20Grid\Code%20Administrator%20-%20Team%20documents\SOPs%20and%20Templates\Modification%20and%20Panel%20templates\2.%20Report%20templates\Workgroup%20Consultation%20templatev7.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B003952140D4468BF77418BCC08163C"/>
        <w:category>
          <w:name w:val="General"/>
          <w:gallery w:val="placeholder"/>
        </w:category>
        <w:types>
          <w:type w:val="bbPlcHdr"/>
        </w:types>
        <w:behaviors>
          <w:behavior w:val="content"/>
        </w:behaviors>
        <w:guid w:val="{DA72EE95-B745-4E97-A1AE-A460432A175A}"/>
      </w:docPartPr>
      <w:docPartBody>
        <w:p w:rsidR="009E7186" w:rsidRDefault="009E7186">
          <w:pPr>
            <w:pStyle w:val="8B003952140D4468BF77418BCC08163C"/>
          </w:pPr>
          <w:r w:rsidRPr="00625C74">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FFE"/>
    <w:rsid w:val="000877BA"/>
    <w:rsid w:val="00172314"/>
    <w:rsid w:val="00202F16"/>
    <w:rsid w:val="00500226"/>
    <w:rsid w:val="005D1107"/>
    <w:rsid w:val="006D5F2D"/>
    <w:rsid w:val="009C270A"/>
    <w:rsid w:val="009D0FFE"/>
    <w:rsid w:val="009E7186"/>
    <w:rsid w:val="00A77B86"/>
    <w:rsid w:val="00C802B6"/>
    <w:rsid w:val="00CA584F"/>
    <w:rsid w:val="00D967E5"/>
    <w:rsid w:val="00FA6BB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D1107"/>
  </w:style>
  <w:style w:type="paragraph" w:customStyle="1" w:styleId="8B003952140D4468BF77418BCC08163C">
    <w:name w:val="8B003952140D4468BF77418BCC0816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5FD39CB6405E4FACDC07A81B4762FB" ma:contentTypeVersion="12" ma:contentTypeDescription="Create a new document." ma:contentTypeScope="" ma:versionID="2c51092bb21753fef359484d740de79c">
  <xsd:schema xmlns:xsd="http://www.w3.org/2001/XMLSchema" xmlns:xs="http://www.w3.org/2001/XMLSchema" xmlns:p="http://schemas.microsoft.com/office/2006/metadata/properties" xmlns:ns2="fb4c92b7-14ff-49cd-972e-7afaa2d9e482" xmlns:ns3="97b6fe81-1556-4112-94ca-31043ca39b71" xmlns:ns4="cadce026-d35b-4a62-a2ee-1436bb44fb55" targetNamespace="http://schemas.microsoft.com/office/2006/metadata/properties" ma:root="true" ma:fieldsID="a81dcd48eddf192caf48c109f69071ac" ns2:_="" ns3:_="" ns4:_="">
    <xsd:import namespace="fb4c92b7-14ff-49cd-972e-7afaa2d9e482"/>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b4c92b7-14ff-49cd-972e-7afaa2d9e482">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6A32AD-EBFF-42EA-B1FF-5D5FE9A022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92b7-14ff-49cd-972e-7afaa2d9e482"/>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 ds:uri="cadce026-d35b-4a62-a2ee-1436bb44fb55"/>
    <ds:schemaRef ds:uri="fb4c92b7-14ff-49cd-972e-7afaa2d9e482"/>
  </ds:schemaRefs>
</ds:datastoreItem>
</file>

<file path=customXml/itemProps3.xml><?xml version="1.0" encoding="utf-8"?>
<ds:datastoreItem xmlns:ds="http://schemas.openxmlformats.org/officeDocument/2006/customXml" ds:itemID="{105053F5-7D87-48C3-B2C4-8F9D3BF3A24E}">
  <ds:schemaRefs>
    <ds:schemaRef ds:uri="http://schemas.openxmlformats.org/officeDocument/2006/bibliography"/>
  </ds:schemaRefs>
</ds:datastoreItem>
</file>

<file path=customXml/itemProps4.xml><?xml version="1.0" encoding="utf-8"?>
<ds:datastoreItem xmlns:ds="http://schemas.openxmlformats.org/officeDocument/2006/customXml" ds:itemID="{9C3BC6CD-0710-4B1F-826B-889A616161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Workgroup Consultation templatev7.dotx</Template>
  <TotalTime>227</TotalTime>
  <Pages>11</Pages>
  <Words>3597</Words>
  <Characters>20504</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24053</CharactersWithSpaces>
  <SharedDoc>false</SharedDoc>
  <HLinks>
    <vt:vector size="288" baseType="variant">
      <vt:variant>
        <vt:i4>4259871</vt:i4>
      </vt:variant>
      <vt:variant>
        <vt:i4>207</vt:i4>
      </vt:variant>
      <vt:variant>
        <vt:i4>0</vt:i4>
      </vt:variant>
      <vt:variant>
        <vt:i4>5</vt:i4>
      </vt:variant>
      <vt:variant>
        <vt:lpwstr>https://www.nationalgrideso.com/industry-information/codes/grid-code-old/modifications/gc0156-facilitating-implementation</vt:lpwstr>
      </vt:variant>
      <vt:variant>
        <vt:lpwstr/>
      </vt:variant>
      <vt:variant>
        <vt:i4>1441914</vt:i4>
      </vt:variant>
      <vt:variant>
        <vt:i4>204</vt:i4>
      </vt:variant>
      <vt:variant>
        <vt:i4>0</vt:i4>
      </vt:variant>
      <vt:variant>
        <vt:i4>5</vt:i4>
      </vt:variant>
      <vt:variant>
        <vt:lpwstr>mailto:box.sqss@nationalgrideso.com</vt:lpwstr>
      </vt:variant>
      <vt:variant>
        <vt:lpwstr/>
      </vt:variant>
      <vt:variant>
        <vt:i4>4849703</vt:i4>
      </vt:variant>
      <vt:variant>
        <vt:i4>201</vt:i4>
      </vt:variant>
      <vt:variant>
        <vt:i4>0</vt:i4>
      </vt:variant>
      <vt:variant>
        <vt:i4>5</vt:i4>
      </vt:variant>
      <vt:variant>
        <vt:lpwstr>mailto:cusc.team@nationalgrideso.com</vt:lpwstr>
      </vt:variant>
      <vt:variant>
        <vt:lpwstr/>
      </vt:variant>
      <vt:variant>
        <vt:i4>1835093</vt:i4>
      </vt:variant>
      <vt:variant>
        <vt:i4>198</vt:i4>
      </vt:variant>
      <vt:variant>
        <vt:i4>0</vt:i4>
      </vt:variant>
      <vt:variant>
        <vt:i4>5</vt:i4>
      </vt:variant>
      <vt:variant>
        <vt:lpwstr>https://www.nationalgrideso.com/industry-information/codes/gc/modifications/gc0156-facilitating-implementation-electricity-system</vt:lpwstr>
      </vt:variant>
      <vt:variant>
        <vt:lpwstr/>
      </vt:variant>
      <vt:variant>
        <vt:i4>6291498</vt:i4>
      </vt:variant>
      <vt:variant>
        <vt:i4>195</vt:i4>
      </vt:variant>
      <vt:variant>
        <vt:i4>0</vt:i4>
      </vt:variant>
      <vt:variant>
        <vt:i4>5</vt:i4>
      </vt:variant>
      <vt:variant>
        <vt:lpwstr>https://www.nationalgrideso.com/industry-information/codes/gc/modifications/gc0148-implementation-eu-emergency-and-restoration-code</vt:lpwstr>
      </vt:variant>
      <vt:variant>
        <vt:lpwstr/>
      </vt:variant>
      <vt:variant>
        <vt:i4>1048594</vt:i4>
      </vt:variant>
      <vt:variant>
        <vt:i4>192</vt:i4>
      </vt:variant>
      <vt:variant>
        <vt:i4>0</vt:i4>
      </vt:variant>
      <vt:variant>
        <vt:i4>5</vt:i4>
      </vt:variant>
      <vt:variant>
        <vt:lpwstr>https://www.nationalgrideso.com/industry-information/codes/gc/modifications/gc0128-eu-code-emergency-restoration-requirements</vt:lpwstr>
      </vt:variant>
      <vt:variant>
        <vt:lpwstr/>
      </vt:variant>
      <vt:variant>
        <vt:i4>2031634</vt:i4>
      </vt:variant>
      <vt:variant>
        <vt:i4>189</vt:i4>
      </vt:variant>
      <vt:variant>
        <vt:i4>0</vt:i4>
      </vt:variant>
      <vt:variant>
        <vt:i4>5</vt:i4>
      </vt:variant>
      <vt:variant>
        <vt:lpwstr>https://www.nationalgrideso.com/industry-information/codes/gc/modifications/gc0127-eu-code-emergency-restoration-requirements</vt:lpwstr>
      </vt:variant>
      <vt:variant>
        <vt:lpwstr/>
      </vt:variant>
      <vt:variant>
        <vt:i4>852055</vt:i4>
      </vt:variant>
      <vt:variant>
        <vt:i4>186</vt:i4>
      </vt:variant>
      <vt:variant>
        <vt:i4>0</vt:i4>
      </vt:variant>
      <vt:variant>
        <vt:i4>5</vt:i4>
      </vt:variant>
      <vt:variant>
        <vt:lpwstr>https://www.nationalgrideso.com/industry-information/codes/gc/modifications/gc0125-eu-code-emergency-restoration-black-start</vt:lpwstr>
      </vt:variant>
      <vt:variant>
        <vt:lpwstr/>
      </vt:variant>
      <vt:variant>
        <vt:i4>7012436</vt:i4>
      </vt:variant>
      <vt:variant>
        <vt:i4>183</vt:i4>
      </vt:variant>
      <vt:variant>
        <vt:i4>0</vt:i4>
      </vt:variant>
      <vt:variant>
        <vt:i4>5</vt:i4>
      </vt:variant>
      <vt:variant>
        <vt:lpwstr>https://eur-lex.europa.eu/legal-content/EN/TXT/?uri=uriserv:OJ.L_.2017.312.01.0054.01.ENG&amp;toc=OJ:L:2017:312:TOC%22</vt:lpwstr>
      </vt:variant>
      <vt:variant>
        <vt:lpwstr/>
      </vt:variant>
      <vt:variant>
        <vt:i4>4259923</vt:i4>
      </vt:variant>
      <vt:variant>
        <vt:i4>180</vt:i4>
      </vt:variant>
      <vt:variant>
        <vt:i4>0</vt:i4>
      </vt:variant>
      <vt:variant>
        <vt:i4>5</vt:i4>
      </vt:variant>
      <vt:variant>
        <vt:lpwstr>https://www.ofgem.gov.uk/publications/decision-licence-modifications-facilitate-introduction-electricity-system-restoration-standard</vt:lpwstr>
      </vt:variant>
      <vt:variant>
        <vt:lpwstr/>
      </vt:variant>
      <vt:variant>
        <vt:i4>4849745</vt:i4>
      </vt:variant>
      <vt:variant>
        <vt:i4>177</vt:i4>
      </vt:variant>
      <vt:variant>
        <vt:i4>0</vt:i4>
      </vt:variant>
      <vt:variant>
        <vt:i4>5</vt:i4>
      </vt:variant>
      <vt:variant>
        <vt:lpwstr>https://www.ofgem.gov.uk/publications/statutory-consultation-licence-amendments-facilitate-introduction-electricity-system-restoration-standard-0</vt:lpwstr>
      </vt:variant>
      <vt:variant>
        <vt:lpwstr/>
      </vt:variant>
      <vt:variant>
        <vt:i4>4980804</vt:i4>
      </vt:variant>
      <vt:variant>
        <vt:i4>174</vt:i4>
      </vt:variant>
      <vt:variant>
        <vt:i4>0</vt:i4>
      </vt:variant>
      <vt:variant>
        <vt:i4>5</vt:i4>
      </vt:variant>
      <vt:variant>
        <vt:lpwstr>https://www.ofgem.gov.uk/publications/consultation-licence-amendments-facilitate-introduction-electricity-system-restoration-standard</vt:lpwstr>
      </vt:variant>
      <vt:variant>
        <vt:lpwstr/>
      </vt:variant>
      <vt:variant>
        <vt:i4>4259930</vt:i4>
      </vt:variant>
      <vt:variant>
        <vt:i4>171</vt:i4>
      </vt:variant>
      <vt:variant>
        <vt:i4>0</vt:i4>
      </vt:variant>
      <vt:variant>
        <vt:i4>5</vt:i4>
      </vt:variant>
      <vt:variant>
        <vt:lpwstr>https://www.gov.uk/government/publications/introducing-a-new-electricity-system-restoration-standard</vt:lpwstr>
      </vt:variant>
      <vt:variant>
        <vt:lpwstr/>
      </vt:variant>
      <vt:variant>
        <vt:i4>5898334</vt:i4>
      </vt:variant>
      <vt:variant>
        <vt:i4>165</vt:i4>
      </vt:variant>
      <vt:variant>
        <vt:i4>0</vt:i4>
      </vt:variant>
      <vt:variant>
        <vt:i4>5</vt:i4>
      </vt:variant>
      <vt:variant>
        <vt:lpwstr>https://www.nationalgrideso.com/industry-information/codes/stc/modifications/cm089-implementation-electricity-system-restoration</vt:lpwstr>
      </vt:variant>
      <vt:variant>
        <vt:lpwstr/>
      </vt:variant>
      <vt:variant>
        <vt:i4>4325377</vt:i4>
      </vt:variant>
      <vt:variant>
        <vt:i4>162</vt:i4>
      </vt:variant>
      <vt:variant>
        <vt:i4>0</vt:i4>
      </vt:variant>
      <vt:variant>
        <vt:i4>5</vt:i4>
      </vt:variant>
      <vt:variant>
        <vt:lpwstr>https://www.nationalgrideso.com/industry-information/codes/stc/modifications/pm0128-implementation-electricity-system-restoration</vt:lpwstr>
      </vt:variant>
      <vt:variant>
        <vt:lpwstr/>
      </vt:variant>
      <vt:variant>
        <vt:i4>2490414</vt:i4>
      </vt:variant>
      <vt:variant>
        <vt:i4>159</vt:i4>
      </vt:variant>
      <vt:variant>
        <vt:i4>0</vt:i4>
      </vt:variant>
      <vt:variant>
        <vt:i4>5</vt:i4>
      </vt:variant>
      <vt:variant>
        <vt:lpwstr>https://www.elexon.co.uk/mod-proposal/p451/</vt:lpwstr>
      </vt:variant>
      <vt:variant>
        <vt:lpwstr/>
      </vt:variant>
      <vt:variant>
        <vt:i4>7733294</vt:i4>
      </vt:variant>
      <vt:variant>
        <vt:i4>156</vt:i4>
      </vt:variant>
      <vt:variant>
        <vt:i4>0</vt:i4>
      </vt:variant>
      <vt:variant>
        <vt:i4>5</vt:i4>
      </vt:variant>
      <vt:variant>
        <vt:lpwstr>https://www.nationalgrideso.com/industry-information/codes/cusc/modifications/cmp412-cmp398-consequential-charging-modification</vt:lpwstr>
      </vt:variant>
      <vt:variant>
        <vt:lpwstr/>
      </vt:variant>
      <vt:variant>
        <vt:i4>1048606</vt:i4>
      </vt:variant>
      <vt:variant>
        <vt:i4>153</vt:i4>
      </vt:variant>
      <vt:variant>
        <vt:i4>0</vt:i4>
      </vt:variant>
      <vt:variant>
        <vt:i4>5</vt:i4>
      </vt:variant>
      <vt:variant>
        <vt:lpwstr>https://www.nationalgrideso.com/industry-information/codes/cusc/modifications/cmp398-gc0156-cost-recovery-mechanism-cusc-parties</vt:lpwstr>
      </vt:variant>
      <vt:variant>
        <vt:lpwstr/>
      </vt:variant>
      <vt:variant>
        <vt:i4>1835093</vt:i4>
      </vt:variant>
      <vt:variant>
        <vt:i4>150</vt:i4>
      </vt:variant>
      <vt:variant>
        <vt:i4>0</vt:i4>
      </vt:variant>
      <vt:variant>
        <vt:i4>5</vt:i4>
      </vt:variant>
      <vt:variant>
        <vt:lpwstr>https://www.nationalgrideso.com/industry-information/codes/gc/modifications/gc0156-facilitating-implementation-electricity-system</vt:lpwstr>
      </vt:variant>
      <vt:variant>
        <vt:lpwstr/>
      </vt:variant>
      <vt:variant>
        <vt:i4>1835093</vt:i4>
      </vt:variant>
      <vt:variant>
        <vt:i4>147</vt:i4>
      </vt:variant>
      <vt:variant>
        <vt:i4>0</vt:i4>
      </vt:variant>
      <vt:variant>
        <vt:i4>5</vt:i4>
      </vt:variant>
      <vt:variant>
        <vt:lpwstr>https://www.nationalgrideso.com/industry-information/codes/gc/modifications/gc0156-facilitating-implementation-electricity-system</vt:lpwstr>
      </vt:variant>
      <vt:variant>
        <vt:lpwstr/>
      </vt:variant>
      <vt:variant>
        <vt:i4>1048630</vt:i4>
      </vt:variant>
      <vt:variant>
        <vt:i4>134</vt:i4>
      </vt:variant>
      <vt:variant>
        <vt:i4>0</vt:i4>
      </vt:variant>
      <vt:variant>
        <vt:i4>5</vt:i4>
      </vt:variant>
      <vt:variant>
        <vt:lpwstr/>
      </vt:variant>
      <vt:variant>
        <vt:lpwstr>_Toc74204576</vt:lpwstr>
      </vt:variant>
      <vt:variant>
        <vt:i4>1245238</vt:i4>
      </vt:variant>
      <vt:variant>
        <vt:i4>128</vt:i4>
      </vt:variant>
      <vt:variant>
        <vt:i4>0</vt:i4>
      </vt:variant>
      <vt:variant>
        <vt:i4>5</vt:i4>
      </vt:variant>
      <vt:variant>
        <vt:lpwstr/>
      </vt:variant>
      <vt:variant>
        <vt:lpwstr>_Toc74204575</vt:lpwstr>
      </vt:variant>
      <vt:variant>
        <vt:i4>1179702</vt:i4>
      </vt:variant>
      <vt:variant>
        <vt:i4>122</vt:i4>
      </vt:variant>
      <vt:variant>
        <vt:i4>0</vt:i4>
      </vt:variant>
      <vt:variant>
        <vt:i4>5</vt:i4>
      </vt:variant>
      <vt:variant>
        <vt:lpwstr/>
      </vt:variant>
      <vt:variant>
        <vt:lpwstr>_Toc74204574</vt:lpwstr>
      </vt:variant>
      <vt:variant>
        <vt:i4>1376310</vt:i4>
      </vt:variant>
      <vt:variant>
        <vt:i4>116</vt:i4>
      </vt:variant>
      <vt:variant>
        <vt:i4>0</vt:i4>
      </vt:variant>
      <vt:variant>
        <vt:i4>5</vt:i4>
      </vt:variant>
      <vt:variant>
        <vt:lpwstr/>
      </vt:variant>
      <vt:variant>
        <vt:lpwstr>_Toc74204573</vt:lpwstr>
      </vt:variant>
      <vt:variant>
        <vt:i4>1310774</vt:i4>
      </vt:variant>
      <vt:variant>
        <vt:i4>110</vt:i4>
      </vt:variant>
      <vt:variant>
        <vt:i4>0</vt:i4>
      </vt:variant>
      <vt:variant>
        <vt:i4>5</vt:i4>
      </vt:variant>
      <vt:variant>
        <vt:lpwstr/>
      </vt:variant>
      <vt:variant>
        <vt:lpwstr>_Toc74204572</vt:lpwstr>
      </vt:variant>
      <vt:variant>
        <vt:i4>1507382</vt:i4>
      </vt:variant>
      <vt:variant>
        <vt:i4>104</vt:i4>
      </vt:variant>
      <vt:variant>
        <vt:i4>0</vt:i4>
      </vt:variant>
      <vt:variant>
        <vt:i4>5</vt:i4>
      </vt:variant>
      <vt:variant>
        <vt:lpwstr/>
      </vt:variant>
      <vt:variant>
        <vt:lpwstr>_Toc74204571</vt:lpwstr>
      </vt:variant>
      <vt:variant>
        <vt:i4>1441846</vt:i4>
      </vt:variant>
      <vt:variant>
        <vt:i4>98</vt:i4>
      </vt:variant>
      <vt:variant>
        <vt:i4>0</vt:i4>
      </vt:variant>
      <vt:variant>
        <vt:i4>5</vt:i4>
      </vt:variant>
      <vt:variant>
        <vt:lpwstr/>
      </vt:variant>
      <vt:variant>
        <vt:lpwstr>_Toc74204570</vt:lpwstr>
      </vt:variant>
      <vt:variant>
        <vt:i4>2031671</vt:i4>
      </vt:variant>
      <vt:variant>
        <vt:i4>92</vt:i4>
      </vt:variant>
      <vt:variant>
        <vt:i4>0</vt:i4>
      </vt:variant>
      <vt:variant>
        <vt:i4>5</vt:i4>
      </vt:variant>
      <vt:variant>
        <vt:lpwstr/>
      </vt:variant>
      <vt:variant>
        <vt:lpwstr>_Toc74204569</vt:lpwstr>
      </vt:variant>
      <vt:variant>
        <vt:i4>1966135</vt:i4>
      </vt:variant>
      <vt:variant>
        <vt:i4>86</vt:i4>
      </vt:variant>
      <vt:variant>
        <vt:i4>0</vt:i4>
      </vt:variant>
      <vt:variant>
        <vt:i4>5</vt:i4>
      </vt:variant>
      <vt:variant>
        <vt:lpwstr/>
      </vt:variant>
      <vt:variant>
        <vt:lpwstr>_Toc74204568</vt:lpwstr>
      </vt:variant>
      <vt:variant>
        <vt:i4>1114167</vt:i4>
      </vt:variant>
      <vt:variant>
        <vt:i4>80</vt:i4>
      </vt:variant>
      <vt:variant>
        <vt:i4>0</vt:i4>
      </vt:variant>
      <vt:variant>
        <vt:i4>5</vt:i4>
      </vt:variant>
      <vt:variant>
        <vt:lpwstr/>
      </vt:variant>
      <vt:variant>
        <vt:lpwstr>_Toc74204567</vt:lpwstr>
      </vt:variant>
      <vt:variant>
        <vt:i4>1048631</vt:i4>
      </vt:variant>
      <vt:variant>
        <vt:i4>74</vt:i4>
      </vt:variant>
      <vt:variant>
        <vt:i4>0</vt:i4>
      </vt:variant>
      <vt:variant>
        <vt:i4>5</vt:i4>
      </vt:variant>
      <vt:variant>
        <vt:lpwstr/>
      </vt:variant>
      <vt:variant>
        <vt:lpwstr>_Toc74204566</vt:lpwstr>
      </vt:variant>
      <vt:variant>
        <vt:i4>1245239</vt:i4>
      </vt:variant>
      <vt:variant>
        <vt:i4>68</vt:i4>
      </vt:variant>
      <vt:variant>
        <vt:i4>0</vt:i4>
      </vt:variant>
      <vt:variant>
        <vt:i4>5</vt:i4>
      </vt:variant>
      <vt:variant>
        <vt:lpwstr/>
      </vt:variant>
      <vt:variant>
        <vt:lpwstr>_Toc74204565</vt:lpwstr>
      </vt:variant>
      <vt:variant>
        <vt:i4>1179703</vt:i4>
      </vt:variant>
      <vt:variant>
        <vt:i4>62</vt:i4>
      </vt:variant>
      <vt:variant>
        <vt:i4>0</vt:i4>
      </vt:variant>
      <vt:variant>
        <vt:i4>5</vt:i4>
      </vt:variant>
      <vt:variant>
        <vt:lpwstr/>
      </vt:variant>
      <vt:variant>
        <vt:lpwstr>_Toc74204564</vt:lpwstr>
      </vt:variant>
      <vt:variant>
        <vt:i4>1376311</vt:i4>
      </vt:variant>
      <vt:variant>
        <vt:i4>56</vt:i4>
      </vt:variant>
      <vt:variant>
        <vt:i4>0</vt:i4>
      </vt:variant>
      <vt:variant>
        <vt:i4>5</vt:i4>
      </vt:variant>
      <vt:variant>
        <vt:lpwstr/>
      </vt:variant>
      <vt:variant>
        <vt:lpwstr>_Toc74204563</vt:lpwstr>
      </vt:variant>
      <vt:variant>
        <vt:i4>1310775</vt:i4>
      </vt:variant>
      <vt:variant>
        <vt:i4>50</vt:i4>
      </vt:variant>
      <vt:variant>
        <vt:i4>0</vt:i4>
      </vt:variant>
      <vt:variant>
        <vt:i4>5</vt:i4>
      </vt:variant>
      <vt:variant>
        <vt:lpwstr/>
      </vt:variant>
      <vt:variant>
        <vt:lpwstr>_Toc74204562</vt:lpwstr>
      </vt:variant>
      <vt:variant>
        <vt:i4>1507383</vt:i4>
      </vt:variant>
      <vt:variant>
        <vt:i4>44</vt:i4>
      </vt:variant>
      <vt:variant>
        <vt:i4>0</vt:i4>
      </vt:variant>
      <vt:variant>
        <vt:i4>5</vt:i4>
      </vt:variant>
      <vt:variant>
        <vt:lpwstr/>
      </vt:variant>
      <vt:variant>
        <vt:lpwstr>_Toc74204561</vt:lpwstr>
      </vt:variant>
      <vt:variant>
        <vt:i4>1441847</vt:i4>
      </vt:variant>
      <vt:variant>
        <vt:i4>38</vt:i4>
      </vt:variant>
      <vt:variant>
        <vt:i4>0</vt:i4>
      </vt:variant>
      <vt:variant>
        <vt:i4>5</vt:i4>
      </vt:variant>
      <vt:variant>
        <vt:lpwstr/>
      </vt:variant>
      <vt:variant>
        <vt:lpwstr>_Toc74204560</vt:lpwstr>
      </vt:variant>
      <vt:variant>
        <vt:i4>2031668</vt:i4>
      </vt:variant>
      <vt:variant>
        <vt:i4>32</vt:i4>
      </vt:variant>
      <vt:variant>
        <vt:i4>0</vt:i4>
      </vt:variant>
      <vt:variant>
        <vt:i4>5</vt:i4>
      </vt:variant>
      <vt:variant>
        <vt:lpwstr/>
      </vt:variant>
      <vt:variant>
        <vt:lpwstr>_Toc74204559</vt:lpwstr>
      </vt:variant>
      <vt:variant>
        <vt:i4>1966132</vt:i4>
      </vt:variant>
      <vt:variant>
        <vt:i4>26</vt:i4>
      </vt:variant>
      <vt:variant>
        <vt:i4>0</vt:i4>
      </vt:variant>
      <vt:variant>
        <vt:i4>5</vt:i4>
      </vt:variant>
      <vt:variant>
        <vt:lpwstr/>
      </vt:variant>
      <vt:variant>
        <vt:lpwstr>_Toc74204558</vt:lpwstr>
      </vt:variant>
      <vt:variant>
        <vt:i4>1114164</vt:i4>
      </vt:variant>
      <vt:variant>
        <vt:i4>20</vt:i4>
      </vt:variant>
      <vt:variant>
        <vt:i4>0</vt:i4>
      </vt:variant>
      <vt:variant>
        <vt:i4>5</vt:i4>
      </vt:variant>
      <vt:variant>
        <vt:lpwstr/>
      </vt:variant>
      <vt:variant>
        <vt:lpwstr>_Toc74204557</vt:lpwstr>
      </vt:variant>
      <vt:variant>
        <vt:i4>1048628</vt:i4>
      </vt:variant>
      <vt:variant>
        <vt:i4>14</vt:i4>
      </vt:variant>
      <vt:variant>
        <vt:i4>0</vt:i4>
      </vt:variant>
      <vt:variant>
        <vt:i4>5</vt:i4>
      </vt:variant>
      <vt:variant>
        <vt:lpwstr/>
      </vt:variant>
      <vt:variant>
        <vt:lpwstr>_Toc74204556</vt:lpwstr>
      </vt:variant>
      <vt:variant>
        <vt:i4>1441914</vt:i4>
      </vt:variant>
      <vt:variant>
        <vt:i4>9</vt:i4>
      </vt:variant>
      <vt:variant>
        <vt:i4>0</vt:i4>
      </vt:variant>
      <vt:variant>
        <vt:i4>5</vt:i4>
      </vt:variant>
      <vt:variant>
        <vt:lpwstr>mailto:box.sqss@nationalgrideso.com</vt:lpwstr>
      </vt:variant>
      <vt:variant>
        <vt:lpwstr/>
      </vt:variant>
      <vt:variant>
        <vt:i4>5439543</vt:i4>
      </vt:variant>
      <vt:variant>
        <vt:i4>6</vt:i4>
      </vt:variant>
      <vt:variant>
        <vt:i4>0</vt:i4>
      </vt:variant>
      <vt:variant>
        <vt:i4>5</vt:i4>
      </vt:variant>
      <vt:variant>
        <vt:lpwstr>mailto:Sade.adenola@nationalgrideso.com</vt:lpwstr>
      </vt:variant>
      <vt:variant>
        <vt:lpwstr/>
      </vt:variant>
      <vt:variant>
        <vt:i4>5505035</vt:i4>
      </vt:variant>
      <vt:variant>
        <vt:i4>3</vt:i4>
      </vt:variant>
      <vt:variant>
        <vt:i4>0</vt:i4>
      </vt:variant>
      <vt:variant>
        <vt:i4>5</vt:i4>
      </vt:variant>
      <vt:variant>
        <vt:lpwstr/>
      </vt:variant>
      <vt:variant>
        <vt:lpwstr>_Why_change?</vt:lpwstr>
      </vt:variant>
      <vt:variant>
        <vt:i4>5111852</vt:i4>
      </vt:variant>
      <vt:variant>
        <vt:i4>0</vt:i4>
      </vt:variant>
      <vt:variant>
        <vt:i4>0</vt:i4>
      </vt:variant>
      <vt:variant>
        <vt:i4>5</vt:i4>
      </vt:variant>
      <vt:variant>
        <vt:lpwstr/>
      </vt:variant>
      <vt:variant>
        <vt:lpwstr>_Executive_summary_1</vt:lpwstr>
      </vt:variant>
      <vt:variant>
        <vt:i4>1572934</vt:i4>
      </vt:variant>
      <vt:variant>
        <vt:i4>6</vt:i4>
      </vt:variant>
      <vt:variant>
        <vt:i4>0</vt:i4>
      </vt:variant>
      <vt:variant>
        <vt:i4>5</vt:i4>
      </vt:variant>
      <vt:variant>
        <vt:lpwstr>https://www.legislation.gov.uk/uksi/2019/533/made</vt:lpwstr>
      </vt:variant>
      <vt:variant>
        <vt:lpwstr/>
      </vt:variant>
      <vt:variant>
        <vt:i4>1507353</vt:i4>
      </vt:variant>
      <vt:variant>
        <vt:i4>3</vt:i4>
      </vt:variant>
      <vt:variant>
        <vt:i4>0</vt:i4>
      </vt:variant>
      <vt:variant>
        <vt:i4>5</vt:i4>
      </vt:variant>
      <vt:variant>
        <vt:lpwstr>https://www.legislation.gov.uk/eur/2017/2196/contents</vt:lpwstr>
      </vt:variant>
      <vt:variant>
        <vt:lpwstr/>
      </vt:variant>
      <vt:variant>
        <vt:i4>4259923</vt:i4>
      </vt:variant>
      <vt:variant>
        <vt:i4>0</vt:i4>
      </vt:variant>
      <vt:variant>
        <vt:i4>0</vt:i4>
      </vt:variant>
      <vt:variant>
        <vt:i4>5</vt:i4>
      </vt:variant>
      <vt:variant>
        <vt:lpwstr>https://www.ofgem.gov.uk/publications/decision-licence-modifications-facilitate-introduction-electricity-system-restoration-standard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Milly Lewis</dc:creator>
  <cp:keywords/>
  <dc:description/>
  <cp:lastModifiedBy>Milly Lewis</cp:lastModifiedBy>
  <cp:revision>192</cp:revision>
  <dcterms:created xsi:type="dcterms:W3CDTF">2023-05-19T01:23:00Z</dcterms:created>
  <dcterms:modified xsi:type="dcterms:W3CDTF">2023-05-24T09:20:00Z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0x0101008E5FD39CB6405E4FACDC07A81B4762FB</vt:lpwstr>
  </property>
  <property fmtid="{D5CDD505-2E9C-101B-9397-08002B2CF9AE}" pid="3" name="MediaServiceImageTags">
    <vt:lpwstr/>
  </property>
</Properties>
</file>